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41" w:rightFromText="141" w:tblpY="-720"/>
        <w:tblW w:w="15825" w:type="dxa"/>
        <w:tblLayout w:type="fixed"/>
        <w:tblLook w:val="04A0" w:firstRow="1" w:lastRow="0" w:firstColumn="1" w:lastColumn="0" w:noHBand="0" w:noVBand="1"/>
      </w:tblPr>
      <w:tblGrid>
        <w:gridCol w:w="988"/>
        <w:gridCol w:w="3356"/>
        <w:gridCol w:w="1747"/>
        <w:gridCol w:w="4819"/>
        <w:gridCol w:w="4915"/>
      </w:tblGrid>
      <w:tr w:rsidR="00146686" w14:paraId="04455DEE" w14:textId="77777777" w:rsidTr="006E5CAD">
        <w:tc>
          <w:tcPr>
            <w:tcW w:w="15825" w:type="dxa"/>
            <w:gridSpan w:val="5"/>
          </w:tcPr>
          <w:p w14:paraId="758B839F" w14:textId="121AA5C6" w:rsidR="00146686" w:rsidRPr="00C822D6" w:rsidRDefault="00146686" w:rsidP="006E5CAD">
            <w:pPr>
              <w:rPr>
                <w:b/>
              </w:rPr>
            </w:pPr>
            <w:bookmarkStart w:id="0" w:name="_GoBack"/>
            <w:bookmarkEnd w:id="0"/>
            <w:r w:rsidRPr="00C822D6">
              <w:rPr>
                <w:b/>
              </w:rPr>
              <w:t xml:space="preserve">Bekendtgørelse om </w:t>
            </w:r>
            <w:r w:rsidRPr="00021735">
              <w:rPr>
                <w:b/>
              </w:rPr>
              <w:t xml:space="preserve">ændring af §§ </w:t>
            </w:r>
            <w:r w:rsidR="00D13278" w:rsidRPr="00021735">
              <w:rPr>
                <w:b/>
              </w:rPr>
              <w:t>267 - 27</w:t>
            </w:r>
            <w:r w:rsidR="00936C98">
              <w:rPr>
                <w:b/>
              </w:rPr>
              <w:t>2</w:t>
            </w:r>
            <w:r w:rsidR="00D13278" w:rsidRPr="00021735">
              <w:rPr>
                <w:b/>
              </w:rPr>
              <w:t xml:space="preserve"> og §</w:t>
            </w:r>
            <w:r w:rsidR="00D13278">
              <w:rPr>
                <w:b/>
              </w:rPr>
              <w:t xml:space="preserve">§ </w:t>
            </w:r>
            <w:r w:rsidRPr="00C822D6">
              <w:rPr>
                <w:b/>
              </w:rPr>
              <w:t xml:space="preserve">297 </w:t>
            </w:r>
            <w:r w:rsidR="00D13278">
              <w:rPr>
                <w:b/>
              </w:rPr>
              <w:t xml:space="preserve">- </w:t>
            </w:r>
            <w:r w:rsidRPr="00C822D6">
              <w:rPr>
                <w:b/>
              </w:rPr>
              <w:t xml:space="preserve">298 </w:t>
            </w:r>
          </w:p>
        </w:tc>
      </w:tr>
      <w:tr w:rsidR="00146686" w14:paraId="0F63F15A" w14:textId="77777777" w:rsidTr="006E5CAD">
        <w:tc>
          <w:tcPr>
            <w:tcW w:w="6091" w:type="dxa"/>
            <w:gridSpan w:val="3"/>
          </w:tcPr>
          <w:p w14:paraId="74312DFA" w14:textId="77777777" w:rsidR="00146686" w:rsidRPr="00D13278" w:rsidRDefault="00146686" w:rsidP="006E5CAD">
            <w:pPr>
              <w:rPr>
                <w:b/>
                <w:sz w:val="28"/>
              </w:rPr>
            </w:pPr>
            <w:r w:rsidRPr="00D13278">
              <w:rPr>
                <w:b/>
                <w:sz w:val="28"/>
              </w:rPr>
              <w:t>Bekendtgørelsestekst</w:t>
            </w:r>
          </w:p>
        </w:tc>
        <w:tc>
          <w:tcPr>
            <w:tcW w:w="4819" w:type="dxa"/>
          </w:tcPr>
          <w:p w14:paraId="1DBDCAB5" w14:textId="77777777" w:rsidR="00146686" w:rsidRPr="00D13278" w:rsidRDefault="00146686" w:rsidP="006E5CAD">
            <w:pPr>
              <w:rPr>
                <w:b/>
                <w:sz w:val="28"/>
              </w:rPr>
            </w:pPr>
            <w:r w:rsidRPr="00D13278">
              <w:rPr>
                <w:b/>
                <w:sz w:val="28"/>
              </w:rPr>
              <w:t>Uddybende beskrivelse af bekendtgørelsesteksten</w:t>
            </w:r>
          </w:p>
        </w:tc>
        <w:tc>
          <w:tcPr>
            <w:tcW w:w="4915" w:type="dxa"/>
          </w:tcPr>
          <w:p w14:paraId="15163109" w14:textId="498DEF31" w:rsidR="00146686" w:rsidRPr="00D13278" w:rsidRDefault="001417C7" w:rsidP="006E5CAD">
            <w:pPr>
              <w:rPr>
                <w:b/>
                <w:sz w:val="28"/>
              </w:rPr>
            </w:pPr>
            <w:r>
              <w:rPr>
                <w:b/>
                <w:sz w:val="28"/>
              </w:rPr>
              <w:t>Bemærkninger ifbm. offentlig høring</w:t>
            </w:r>
          </w:p>
        </w:tc>
      </w:tr>
      <w:tr w:rsidR="00D13278" w14:paraId="02407207" w14:textId="77777777" w:rsidTr="006E5CAD">
        <w:tc>
          <w:tcPr>
            <w:tcW w:w="15825" w:type="dxa"/>
            <w:gridSpan w:val="5"/>
          </w:tcPr>
          <w:p w14:paraId="527C366A" w14:textId="6A7BD28C" w:rsidR="00D13278" w:rsidRPr="00C822D6" w:rsidRDefault="00D13278" w:rsidP="006E5CAD">
            <w:pPr>
              <w:jc w:val="center"/>
              <w:rPr>
                <w:b/>
              </w:rPr>
            </w:pPr>
            <w:r w:rsidRPr="00B80B70">
              <w:rPr>
                <w:b/>
                <w:sz w:val="32"/>
              </w:rPr>
              <w:t>§ 1</w:t>
            </w:r>
          </w:p>
        </w:tc>
      </w:tr>
      <w:tr w:rsidR="00CF3EAC" w14:paraId="35CB878C" w14:textId="77777777" w:rsidTr="006E5CAD">
        <w:tc>
          <w:tcPr>
            <w:tcW w:w="6091" w:type="dxa"/>
            <w:gridSpan w:val="3"/>
          </w:tcPr>
          <w:p w14:paraId="2A5D8350" w14:textId="69F8AF3B" w:rsidR="00CF3EAC" w:rsidRPr="00CF3EAC" w:rsidRDefault="00CF3EAC" w:rsidP="006E5CAD">
            <w:r w:rsidRPr="00CF3EAC">
              <w:t xml:space="preserve">I bekendtgørelse nr. 1399 af 12. december 2019 om bygningsreglement 2018 (BR18), som senest ændret ved bekendtgørelse nr. </w:t>
            </w:r>
            <w:r w:rsidR="00403870">
              <w:t>855 af 26. juni 2024</w:t>
            </w:r>
            <w:r w:rsidRPr="00CF3EAC">
              <w:t>, foretages følgende ændringer:</w:t>
            </w:r>
          </w:p>
        </w:tc>
        <w:tc>
          <w:tcPr>
            <w:tcW w:w="4819" w:type="dxa"/>
          </w:tcPr>
          <w:p w14:paraId="2F1D6F7D" w14:textId="2902CB32" w:rsidR="00CF3EAC" w:rsidRPr="007D4BE9" w:rsidRDefault="009209C7" w:rsidP="006E5CAD">
            <w:r w:rsidRPr="007D4BE9">
              <w:t xml:space="preserve">Som konsekvens af tillægsaftalen </w:t>
            </w:r>
            <w:r w:rsidR="00403870">
              <w:t xml:space="preserve">af 30. maj 2024 </w:t>
            </w:r>
            <w:r w:rsidRPr="007D4BE9">
              <w:t xml:space="preserve">om </w:t>
            </w:r>
            <w:r w:rsidR="00403870">
              <w:t xml:space="preserve">national strategi for </w:t>
            </w:r>
            <w:r w:rsidRPr="007D4BE9">
              <w:t>bæredygtigt byggeri indføres en række ændringer, som kommer til at gælde for byggeri, der søger byggetilladelse fra 1. juli 2025 og frem.</w:t>
            </w:r>
          </w:p>
          <w:p w14:paraId="608359D2" w14:textId="4270149C" w:rsidR="009209C7" w:rsidRPr="007D4BE9" w:rsidRDefault="009209C7" w:rsidP="006E5CAD"/>
        </w:tc>
        <w:tc>
          <w:tcPr>
            <w:tcW w:w="4915" w:type="dxa"/>
          </w:tcPr>
          <w:p w14:paraId="1A5F943A" w14:textId="1CF14FBA" w:rsidR="00EC5618" w:rsidRDefault="00EC5618" w:rsidP="001417C7"/>
          <w:p w14:paraId="1DFD57AF" w14:textId="77777777" w:rsidR="00CA7263" w:rsidRDefault="00CA7263" w:rsidP="006E5CAD"/>
          <w:p w14:paraId="22A3AC34" w14:textId="7C1209B9" w:rsidR="00CA7263" w:rsidRDefault="00CA7263" w:rsidP="006E5CAD"/>
          <w:p w14:paraId="5B0BFF4F" w14:textId="77777777" w:rsidR="00CA7263" w:rsidRDefault="00CA7263" w:rsidP="006E5CAD"/>
          <w:p w14:paraId="025596E7" w14:textId="288AC056" w:rsidR="006C5E49" w:rsidRDefault="006C5E49" w:rsidP="006E5CAD"/>
          <w:p w14:paraId="6E01615C" w14:textId="77777777" w:rsidR="006C5E49" w:rsidRPr="006C5E49" w:rsidRDefault="006C5E49" w:rsidP="006E5CAD"/>
          <w:p w14:paraId="2A19AB40" w14:textId="1443399F" w:rsidR="006C5E49" w:rsidRPr="006C5E49" w:rsidRDefault="006C5E49" w:rsidP="006E5CAD"/>
        </w:tc>
      </w:tr>
      <w:tr w:rsidR="00DC5357" w14:paraId="707255FE" w14:textId="77777777" w:rsidTr="006E5CAD">
        <w:tc>
          <w:tcPr>
            <w:tcW w:w="15825" w:type="dxa"/>
            <w:gridSpan w:val="5"/>
          </w:tcPr>
          <w:p w14:paraId="31143CEE" w14:textId="34AC98BF" w:rsidR="00DC5357" w:rsidRPr="006C5E49" w:rsidRDefault="00DC5357" w:rsidP="006E5CAD">
            <w:pPr>
              <w:jc w:val="center"/>
            </w:pPr>
            <w:r w:rsidRPr="006C5E49">
              <w:rPr>
                <w:i/>
                <w:sz w:val="28"/>
              </w:rPr>
              <w:t>§ 267</w:t>
            </w:r>
            <w:r w:rsidRPr="006C5E49">
              <w:rPr>
                <w:sz w:val="28"/>
              </w:rPr>
              <w:t xml:space="preserve"> affattes således:</w:t>
            </w:r>
          </w:p>
        </w:tc>
      </w:tr>
      <w:tr w:rsidR="00DC5357" w14:paraId="35AD3A10" w14:textId="77777777" w:rsidTr="006E5CAD">
        <w:tc>
          <w:tcPr>
            <w:tcW w:w="6091" w:type="dxa"/>
            <w:gridSpan w:val="3"/>
          </w:tcPr>
          <w:p w14:paraId="1B354FD8" w14:textId="0D79A527" w:rsidR="00DC5357" w:rsidRPr="00DC5357" w:rsidRDefault="00DC5357" w:rsidP="006E5CAD">
            <w:pPr>
              <w:rPr>
                <w:iCs/>
              </w:rPr>
            </w:pPr>
            <w:r w:rsidRPr="00DC5357">
              <w:rPr>
                <w:iCs/>
              </w:rPr>
              <w:t xml:space="preserve">Ved ændret anvendelse af en bygning eller dele af en bygning, der indebærer et væsentligt større energiforbrug, kan energikravene overholdes ved at benytte </w:t>
            </w:r>
            <w:del w:id="1" w:author="Frederik Schelle Hornnes" w:date="2024-09-11T10:29:00Z">
              <w:r w:rsidRPr="00DC5357" w:rsidDel="001606A6">
                <w:rPr>
                  <w:iCs/>
                </w:rPr>
                <w:delText>energirammen</w:delText>
              </w:r>
            </w:del>
            <w:ins w:id="2" w:author="Frederik Schelle Hornnes" w:date="2024-09-11T10:31:00Z">
              <w:r w:rsidR="001606A6">
                <w:rPr>
                  <w:iCs/>
                </w:rPr>
                <w:t xml:space="preserve">renoveringsklasse 2 </w:t>
              </w:r>
            </w:ins>
            <w:r w:rsidRPr="00DC5357">
              <w:rPr>
                <w:iCs/>
              </w:rPr>
              <w:t xml:space="preserve">i §§ </w:t>
            </w:r>
            <w:del w:id="3" w:author="Frederik Schelle Hornnes" w:date="2024-09-11T10:32:00Z">
              <w:r w:rsidRPr="00DC5357" w:rsidDel="001606A6">
                <w:rPr>
                  <w:iCs/>
                </w:rPr>
                <w:delText>259</w:delText>
              </w:r>
            </w:del>
            <w:ins w:id="4" w:author="Frederik Schelle Hornnes" w:date="2024-09-11T10:32:00Z">
              <w:r w:rsidR="001606A6">
                <w:rPr>
                  <w:iCs/>
                </w:rPr>
                <w:t>280</w:t>
              </w:r>
            </w:ins>
            <w:del w:id="5" w:author="Frederik Schelle Hornnes" w:date="2024-09-11T10:32:00Z">
              <w:r w:rsidRPr="00DC5357" w:rsidDel="001606A6">
                <w:rPr>
                  <w:iCs/>
                </w:rPr>
                <w:delText>-266</w:delText>
              </w:r>
            </w:del>
            <w:ins w:id="6" w:author="Frederik Schelle Hornnes" w:date="2024-09-11T10:32:00Z">
              <w:r w:rsidR="001606A6">
                <w:rPr>
                  <w:iCs/>
                </w:rPr>
                <w:t>-282</w:t>
              </w:r>
            </w:ins>
            <w:ins w:id="7" w:author="Niels Bruus Varming" w:date="2024-06-04T06:41:00Z">
              <w:r w:rsidR="008B0043" w:rsidRPr="00DC5357">
                <w:rPr>
                  <w:iCs/>
                </w:rPr>
                <w:t xml:space="preserve"> </w:t>
              </w:r>
            </w:ins>
            <w:r w:rsidRPr="00DC5357">
              <w:rPr>
                <w:iCs/>
              </w:rPr>
              <w:t>eller ved at følge kravene til U-værdi i § 268.</w:t>
            </w:r>
          </w:p>
          <w:p w14:paraId="28667C42" w14:textId="6744E22A" w:rsidR="00DC5357" w:rsidRPr="00CF3EAC" w:rsidRDefault="00DC5357" w:rsidP="006E5CAD">
            <w:r w:rsidRPr="00DC5357">
              <w:rPr>
                <w:iCs/>
              </w:rPr>
              <w:t>Kirker og bygninger, som er en del af et fredet fortidsminde, er undtaget fra bestemmelserne i § 267 og §§ 268-270.</w:t>
            </w:r>
          </w:p>
        </w:tc>
        <w:tc>
          <w:tcPr>
            <w:tcW w:w="4819" w:type="dxa"/>
          </w:tcPr>
          <w:p w14:paraId="7EB9BF79" w14:textId="5D2FBE89" w:rsidR="00DC5357" w:rsidRPr="007D4BE9" w:rsidRDefault="007D4BE9" w:rsidP="006E5CAD">
            <w:r w:rsidRPr="007D4BE9">
              <w:t xml:space="preserve">Som følge af aftalen om at lempe energikravene ved </w:t>
            </w:r>
            <w:r w:rsidR="00F76F47">
              <w:t>omdannelse af eksisterende bygninger ænd</w:t>
            </w:r>
            <w:r w:rsidRPr="007D4BE9">
              <w:t>res § 267</w:t>
            </w:r>
            <w:r>
              <w:t>, stk. 1,</w:t>
            </w:r>
            <w:r w:rsidRPr="007D4BE9">
              <w:t xml:space="preserve"> </w:t>
            </w:r>
            <w:r w:rsidR="00F76F47">
              <w:t xml:space="preserve">(om ændret anvendelse) </w:t>
            </w:r>
            <w:r w:rsidRPr="007D4BE9">
              <w:t>således, at energikravene kan overholdes ved at benytte renoveringsklasse 2 i stedet for energirammen.</w:t>
            </w:r>
          </w:p>
        </w:tc>
        <w:tc>
          <w:tcPr>
            <w:tcW w:w="4915" w:type="dxa"/>
          </w:tcPr>
          <w:p w14:paraId="36F37A72" w14:textId="77777777" w:rsidR="00DC5357" w:rsidRPr="00C822D6" w:rsidRDefault="00DC5357" w:rsidP="006E5CAD">
            <w:pPr>
              <w:rPr>
                <w:b/>
              </w:rPr>
            </w:pPr>
          </w:p>
        </w:tc>
      </w:tr>
      <w:tr w:rsidR="00DC5357" w14:paraId="0C56F858" w14:textId="77777777" w:rsidTr="006E5CAD">
        <w:tc>
          <w:tcPr>
            <w:tcW w:w="6091" w:type="dxa"/>
            <w:gridSpan w:val="3"/>
          </w:tcPr>
          <w:p w14:paraId="519938B3" w14:textId="58A55726" w:rsidR="00DC5357" w:rsidRPr="00CF3EAC" w:rsidRDefault="00DC5357" w:rsidP="006E5CAD">
            <w:r w:rsidRPr="00AF0DD9">
              <w:rPr>
                <w:i/>
                <w:iCs/>
              </w:rPr>
              <w:t>Stk. 2. </w:t>
            </w:r>
            <w:r w:rsidRPr="00AF0DD9">
              <w:t>Fredede bygninger er undtaget fra bestemmelserne i § 267 og §§ 268-270, hvis overholdelse af energikravene i § 267 og §§ 268-270, vil være i strid med den fredede bygnings arkitektoniske, kulturhistoriske eller miljømæssige værdier.</w:t>
            </w:r>
          </w:p>
        </w:tc>
        <w:tc>
          <w:tcPr>
            <w:tcW w:w="4819" w:type="dxa"/>
          </w:tcPr>
          <w:p w14:paraId="7E211067" w14:textId="7DBB64BD" w:rsidR="00DC5357" w:rsidRPr="007D4BE9" w:rsidRDefault="00DC5357" w:rsidP="006E5CAD"/>
        </w:tc>
        <w:tc>
          <w:tcPr>
            <w:tcW w:w="4915" w:type="dxa"/>
          </w:tcPr>
          <w:p w14:paraId="557F3667" w14:textId="77777777" w:rsidR="00DC5357" w:rsidRPr="00C822D6" w:rsidRDefault="00DC5357" w:rsidP="006E5CAD">
            <w:pPr>
              <w:rPr>
                <w:b/>
              </w:rPr>
            </w:pPr>
          </w:p>
        </w:tc>
      </w:tr>
      <w:tr w:rsidR="00DC5357" w14:paraId="4756CD44" w14:textId="77777777" w:rsidTr="006E5CAD">
        <w:tc>
          <w:tcPr>
            <w:tcW w:w="6091" w:type="dxa"/>
            <w:gridSpan w:val="3"/>
          </w:tcPr>
          <w:p w14:paraId="0613753D" w14:textId="5A0D2A3D" w:rsidR="00DC5357" w:rsidRPr="00CF3EAC" w:rsidRDefault="00DC5357" w:rsidP="006E5CAD">
            <w:r w:rsidRPr="00AF0DD9">
              <w:rPr>
                <w:i/>
                <w:iCs/>
              </w:rPr>
              <w:t>Stk. 3.</w:t>
            </w:r>
            <w:r w:rsidRPr="00AF0DD9">
              <w:t> Bevaringsværdige bygninger, der er omfattet af en bevarende byplanvedtægt, bevarende lokalplan, tinglyst bevaringsdeklaration eller bygninger udpeget i kommuneplanen som bevaringsværdige, og bygninger, der af kulturministeren er besluttet udpeget som bevaringsværdige i henhold til bygningsfredningslovens § 19, stk. 1, er ligeledes undtaget fra bestemmelserne i § 267 og §§ 268-270, hvis det vil være i strid med den pågældende planlægning eller udpegning at efterleve kravene.</w:t>
            </w:r>
          </w:p>
        </w:tc>
        <w:tc>
          <w:tcPr>
            <w:tcW w:w="4819" w:type="dxa"/>
          </w:tcPr>
          <w:p w14:paraId="33856560" w14:textId="77777777" w:rsidR="00DC5357" w:rsidRPr="007D4BE9" w:rsidRDefault="00DC5357" w:rsidP="006E5CAD"/>
        </w:tc>
        <w:tc>
          <w:tcPr>
            <w:tcW w:w="4915" w:type="dxa"/>
          </w:tcPr>
          <w:p w14:paraId="1F8EE0E7" w14:textId="77777777" w:rsidR="00DC5357" w:rsidRPr="00C822D6" w:rsidRDefault="00DC5357" w:rsidP="006E5CAD">
            <w:pPr>
              <w:rPr>
                <w:b/>
              </w:rPr>
            </w:pPr>
          </w:p>
        </w:tc>
      </w:tr>
      <w:tr w:rsidR="00DC5357" w14:paraId="3853BA6C" w14:textId="77777777" w:rsidTr="006E5CAD">
        <w:tc>
          <w:tcPr>
            <w:tcW w:w="15825" w:type="dxa"/>
            <w:gridSpan w:val="5"/>
          </w:tcPr>
          <w:p w14:paraId="32992601" w14:textId="7E3D8311" w:rsidR="00DC5357" w:rsidRPr="007D4BE9" w:rsidRDefault="00DC5357" w:rsidP="006E5CAD">
            <w:pPr>
              <w:jc w:val="center"/>
            </w:pPr>
            <w:r w:rsidRPr="007D4BE9">
              <w:rPr>
                <w:i/>
                <w:sz w:val="28"/>
              </w:rPr>
              <w:t>§ 268</w:t>
            </w:r>
            <w:r w:rsidRPr="007D4BE9">
              <w:rPr>
                <w:sz w:val="28"/>
              </w:rPr>
              <w:t xml:space="preserve"> affattes således:</w:t>
            </w:r>
          </w:p>
        </w:tc>
      </w:tr>
      <w:tr w:rsidR="00DC5357" w14:paraId="3F5B599B" w14:textId="77777777" w:rsidTr="006E5CAD">
        <w:tc>
          <w:tcPr>
            <w:tcW w:w="6091" w:type="dxa"/>
            <w:gridSpan w:val="3"/>
          </w:tcPr>
          <w:p w14:paraId="7F2394B3" w14:textId="13282FFD" w:rsidR="00DC5357" w:rsidRPr="00CF3EAC" w:rsidRDefault="00DC5357" w:rsidP="006E5CAD">
            <w:r w:rsidRPr="00AF0DD9">
              <w:t xml:space="preserve">Bygningsdele omkring rum, der opvarmes, skal udføres med varmetabskoefficienter, der modsvarer den temperatur, rummene er opvarmet til i bilag 2, tabel </w:t>
            </w:r>
            <w:del w:id="8" w:author="Frederik Schelle Hornnes" w:date="2024-09-11T10:33:00Z">
              <w:r w:rsidRPr="00AF0DD9" w:rsidDel="001606A6">
                <w:delText>2</w:delText>
              </w:r>
            </w:del>
            <w:ins w:id="9" w:author="Frederik Schelle Hornnes" w:date="2024-09-11T10:33:00Z">
              <w:r w:rsidR="001606A6">
                <w:t>3</w:t>
              </w:r>
            </w:ins>
            <w:r w:rsidRPr="00AF0DD9">
              <w:t>. Vinduer, glasydervægge, døre, glastage og ovenlysvinduer skal leve op til kravene i </w:t>
            </w:r>
            <w:hyperlink r:id="rId8" w:history="1">
              <w:r w:rsidRPr="00AF0DD9">
                <w:t>§§ 257 og 258</w:t>
              </w:r>
            </w:hyperlink>
            <w:r w:rsidRPr="00AF0DD9">
              <w:t>.</w:t>
            </w:r>
          </w:p>
        </w:tc>
        <w:tc>
          <w:tcPr>
            <w:tcW w:w="4819" w:type="dxa"/>
          </w:tcPr>
          <w:p w14:paraId="130CA492" w14:textId="250D0DA6" w:rsidR="00DC5357" w:rsidRPr="007D4BE9" w:rsidRDefault="00D64797" w:rsidP="006E5CAD">
            <w:r>
              <w:t>På samme baggrund</w:t>
            </w:r>
            <w:r w:rsidR="00F76F47">
              <w:t xml:space="preserve"> ændres</w:t>
            </w:r>
            <w:r w:rsidR="007D4BE9">
              <w:t xml:space="preserve"> også § 268 </w:t>
            </w:r>
            <w:r w:rsidR="00F76F47">
              <w:t xml:space="preserve">(om ændret anvendelse) </w:t>
            </w:r>
            <w:r w:rsidR="007D4BE9">
              <w:t xml:space="preserve">således, at </w:t>
            </w:r>
            <w:r w:rsidR="00822E6B">
              <w:t>energikravene ved ændret anvendelse for så vidt angår varmetabskoefficienter følger de temperaturer</w:t>
            </w:r>
            <w:r>
              <w:t>,</w:t>
            </w:r>
            <w:r w:rsidR="00822E6B">
              <w:t xml:space="preserve"> der fremgår af </w:t>
            </w:r>
            <w:r w:rsidR="005C3F48">
              <w:t xml:space="preserve">bilag 2, </w:t>
            </w:r>
            <w:r w:rsidR="00822E6B">
              <w:t>tabel 3</w:t>
            </w:r>
            <w:r w:rsidR="005C6061">
              <w:t>,</w:t>
            </w:r>
            <w:r>
              <w:t xml:space="preserve"> i stedet</w:t>
            </w:r>
            <w:r w:rsidR="00822E6B">
              <w:t xml:space="preserve"> for tabel 2.</w:t>
            </w:r>
          </w:p>
        </w:tc>
        <w:tc>
          <w:tcPr>
            <w:tcW w:w="4915" w:type="dxa"/>
          </w:tcPr>
          <w:p w14:paraId="67122D29" w14:textId="77777777" w:rsidR="00DC5357" w:rsidRPr="00C822D6" w:rsidRDefault="00DC5357" w:rsidP="006E5CAD">
            <w:pPr>
              <w:rPr>
                <w:b/>
              </w:rPr>
            </w:pPr>
          </w:p>
        </w:tc>
      </w:tr>
      <w:tr w:rsidR="00DC5357" w14:paraId="35689B68" w14:textId="77777777" w:rsidTr="006E5CAD">
        <w:tc>
          <w:tcPr>
            <w:tcW w:w="15825" w:type="dxa"/>
            <w:gridSpan w:val="5"/>
          </w:tcPr>
          <w:p w14:paraId="61E8A757" w14:textId="18DA2D7F" w:rsidR="00DC5357" w:rsidRPr="007D4BE9" w:rsidRDefault="00DC5357" w:rsidP="006E5CAD">
            <w:pPr>
              <w:jc w:val="center"/>
            </w:pPr>
            <w:r w:rsidRPr="007D4BE9">
              <w:rPr>
                <w:i/>
                <w:sz w:val="28"/>
              </w:rPr>
              <w:t>§ 269</w:t>
            </w:r>
            <w:r w:rsidRPr="007D4BE9">
              <w:rPr>
                <w:sz w:val="28"/>
              </w:rPr>
              <w:t xml:space="preserve"> affattes således:</w:t>
            </w:r>
          </w:p>
        </w:tc>
      </w:tr>
      <w:tr w:rsidR="00DC5357" w14:paraId="42055DCE" w14:textId="77777777" w:rsidTr="006E5CAD">
        <w:tc>
          <w:tcPr>
            <w:tcW w:w="6091" w:type="dxa"/>
            <w:gridSpan w:val="3"/>
          </w:tcPr>
          <w:p w14:paraId="4AD55995" w14:textId="4CE5A01E" w:rsidR="00DC5357" w:rsidRPr="00CF3EAC" w:rsidRDefault="00DC5357" w:rsidP="006E5CAD">
            <w:r w:rsidRPr="00AF0DD9">
              <w:t>Ved ændret anvendelse af en bygning eller dele af en bygning kan byggetekniske forhold indebære, at § 268 ikke fuldt ud kan opfyldes. I det tilfælde skal den manglende ydeevne erstattes af andre energimæssige løsninger, der kompenserer herfor.</w:t>
            </w:r>
          </w:p>
        </w:tc>
        <w:tc>
          <w:tcPr>
            <w:tcW w:w="4819" w:type="dxa"/>
          </w:tcPr>
          <w:p w14:paraId="75DA85AA" w14:textId="77777777" w:rsidR="00DC5357" w:rsidRPr="007D4BE9" w:rsidRDefault="00DC5357" w:rsidP="006E5CAD"/>
        </w:tc>
        <w:tc>
          <w:tcPr>
            <w:tcW w:w="4915" w:type="dxa"/>
          </w:tcPr>
          <w:p w14:paraId="5B46B11C" w14:textId="77777777" w:rsidR="00DC5357" w:rsidRPr="00C822D6" w:rsidRDefault="00DC5357" w:rsidP="006E5CAD">
            <w:pPr>
              <w:rPr>
                <w:b/>
              </w:rPr>
            </w:pPr>
          </w:p>
        </w:tc>
      </w:tr>
      <w:tr w:rsidR="00DC5357" w14:paraId="3F9806C3" w14:textId="77777777" w:rsidTr="006E5CAD">
        <w:tc>
          <w:tcPr>
            <w:tcW w:w="15825" w:type="dxa"/>
            <w:gridSpan w:val="5"/>
          </w:tcPr>
          <w:p w14:paraId="225F5DA3" w14:textId="7C022761" w:rsidR="00DC5357" w:rsidRPr="007D4BE9" w:rsidRDefault="00DC5357" w:rsidP="006E5CAD">
            <w:pPr>
              <w:jc w:val="center"/>
            </w:pPr>
            <w:r w:rsidRPr="007D4BE9">
              <w:rPr>
                <w:i/>
                <w:sz w:val="28"/>
              </w:rPr>
              <w:t>§ 270</w:t>
            </w:r>
            <w:r w:rsidRPr="007D4BE9">
              <w:rPr>
                <w:sz w:val="28"/>
              </w:rPr>
              <w:t xml:space="preserve"> affattes således:</w:t>
            </w:r>
          </w:p>
        </w:tc>
      </w:tr>
      <w:tr w:rsidR="00DC5357" w14:paraId="5CC6BA5F" w14:textId="77777777" w:rsidTr="006E5CAD">
        <w:tc>
          <w:tcPr>
            <w:tcW w:w="6091" w:type="dxa"/>
            <w:gridSpan w:val="3"/>
          </w:tcPr>
          <w:p w14:paraId="46484ACB" w14:textId="4A1EE5C6" w:rsidR="00DC5357" w:rsidRPr="00CF3EAC" w:rsidRDefault="00DC5357" w:rsidP="006E5CAD">
            <w:r w:rsidRPr="00AF0DD9">
              <w:t>Bygningsmæssige ændringer skal overholde kravene i § 268. Ændringer, der indebærer et forøget energiforbrug, kan gennemføres, hvis der udføres tilsvarende kompenserende energibesparelser.</w:t>
            </w:r>
          </w:p>
        </w:tc>
        <w:tc>
          <w:tcPr>
            <w:tcW w:w="4819" w:type="dxa"/>
          </w:tcPr>
          <w:p w14:paraId="5E6A336C" w14:textId="77777777" w:rsidR="00DC5357" w:rsidRPr="007D4BE9" w:rsidRDefault="00DC5357" w:rsidP="006E5CAD"/>
        </w:tc>
        <w:tc>
          <w:tcPr>
            <w:tcW w:w="4915" w:type="dxa"/>
          </w:tcPr>
          <w:p w14:paraId="2B43A2BB" w14:textId="77777777" w:rsidR="00DC5357" w:rsidRPr="00C822D6" w:rsidRDefault="00DC5357" w:rsidP="006E5CAD">
            <w:pPr>
              <w:rPr>
                <w:b/>
              </w:rPr>
            </w:pPr>
          </w:p>
        </w:tc>
      </w:tr>
      <w:tr w:rsidR="00021735" w14:paraId="03994611" w14:textId="77777777" w:rsidTr="006E5CAD">
        <w:tc>
          <w:tcPr>
            <w:tcW w:w="15825" w:type="dxa"/>
            <w:gridSpan w:val="5"/>
          </w:tcPr>
          <w:p w14:paraId="60E9C78D" w14:textId="0DB61478" w:rsidR="00021735" w:rsidRPr="00C822D6" w:rsidRDefault="00021735" w:rsidP="006E5CAD">
            <w:pPr>
              <w:jc w:val="center"/>
              <w:rPr>
                <w:b/>
              </w:rPr>
            </w:pPr>
            <w:r w:rsidRPr="007D4BE9">
              <w:rPr>
                <w:i/>
                <w:sz w:val="28"/>
              </w:rPr>
              <w:t>§ 27</w:t>
            </w:r>
            <w:r>
              <w:rPr>
                <w:i/>
                <w:sz w:val="28"/>
              </w:rPr>
              <w:t>1</w:t>
            </w:r>
            <w:r w:rsidRPr="007D4BE9">
              <w:rPr>
                <w:sz w:val="28"/>
              </w:rPr>
              <w:t xml:space="preserve"> affattes således:</w:t>
            </w:r>
          </w:p>
        </w:tc>
      </w:tr>
      <w:tr w:rsidR="00021735" w14:paraId="42CDE5C2" w14:textId="77777777" w:rsidTr="006E5CAD">
        <w:tc>
          <w:tcPr>
            <w:tcW w:w="6091" w:type="dxa"/>
            <w:gridSpan w:val="3"/>
          </w:tcPr>
          <w:p w14:paraId="6E34FB2E" w14:textId="34A0D88D" w:rsidR="00021735" w:rsidRPr="00CF3EAC" w:rsidRDefault="00021735" w:rsidP="006E5CAD">
            <w:r w:rsidRPr="00021735">
              <w:t xml:space="preserve">Tilbygninger skal projekteres og udføres, så energibehovet ved beregning ikke overstiger energirammen. Benyttes energirammen for tilbygninger, gælder energirammen kun for tilbygningen. Størrelsen af energirammen for tilbygningen beregnes på grundlag af arealet af den samlede bygning. Alternativt kan kravene overholdes ved at overholde U-værdierne i </w:t>
            </w:r>
            <w:del w:id="10" w:author="Frederik Schelle Hornnes" w:date="2024-09-11T10:34:00Z">
              <w:r w:rsidRPr="00021735" w:rsidDel="001606A6">
                <w:delText>§ 268</w:delText>
              </w:r>
            </w:del>
            <w:r w:rsidRPr="00021735">
              <w:t xml:space="preserve"> </w:t>
            </w:r>
            <w:ins w:id="11" w:author="Frederik Schelle Hornnes" w:date="2024-09-11T10:34:00Z">
              <w:r w:rsidR="001606A6">
                <w:t>bilag 2, tabel 2,</w:t>
              </w:r>
            </w:ins>
            <w:ins w:id="12" w:author="Johan Vestergaard Paulsen" w:date="2024-07-15T11:04:00Z">
              <w:r>
                <w:t xml:space="preserve"> </w:t>
              </w:r>
            </w:ins>
            <w:r w:rsidRPr="00021735">
              <w:t xml:space="preserve">eller varmetabsrammen i § 272. Det er en betingelse for anvendelse af U-værdierne i </w:t>
            </w:r>
            <w:del w:id="13" w:author="Frederik Schelle Hornnes" w:date="2024-09-11T10:35:00Z">
              <w:r w:rsidRPr="00021735" w:rsidDel="001606A6">
                <w:delText>§ 268</w:delText>
              </w:r>
            </w:del>
            <w:ins w:id="14" w:author="Frederik Schelle Hornnes" w:date="2024-09-11T10:35:00Z">
              <w:r w:rsidR="001606A6">
                <w:t xml:space="preserve">bilag 2, tabel 2, </w:t>
              </w:r>
            </w:ins>
            <w:r w:rsidRPr="00021735">
              <w:t>at det samlede areal af yderdøre og vinduer, herunder ovenlysvinduer, ovenlyskupler, glasydervægge og glastage ikke overstiger 22 pct. af det opvarmede etageareal.</w:t>
            </w:r>
          </w:p>
        </w:tc>
        <w:tc>
          <w:tcPr>
            <w:tcW w:w="4819" w:type="dxa"/>
          </w:tcPr>
          <w:p w14:paraId="0195048F" w14:textId="120C7650" w:rsidR="00021735" w:rsidRPr="007D4BE9" w:rsidRDefault="00F76F47" w:rsidP="006E5CAD">
            <w:r>
              <w:t>Som konsekvens af</w:t>
            </w:r>
            <w:r w:rsidR="00581E98">
              <w:t xml:space="preserve"> ændringen i § 268</w:t>
            </w:r>
            <w:r w:rsidR="005C5068">
              <w:t xml:space="preserve"> opdateres henvisningen. </w:t>
            </w:r>
          </w:p>
        </w:tc>
        <w:tc>
          <w:tcPr>
            <w:tcW w:w="4915" w:type="dxa"/>
          </w:tcPr>
          <w:p w14:paraId="4CDC8457" w14:textId="77777777" w:rsidR="00021735" w:rsidRPr="00C822D6" w:rsidRDefault="00021735" w:rsidP="006E5CAD">
            <w:pPr>
              <w:rPr>
                <w:b/>
              </w:rPr>
            </w:pPr>
          </w:p>
        </w:tc>
      </w:tr>
      <w:tr w:rsidR="00021735" w14:paraId="0A21DCCC" w14:textId="77777777" w:rsidTr="006E5CAD">
        <w:tc>
          <w:tcPr>
            <w:tcW w:w="15825" w:type="dxa"/>
            <w:gridSpan w:val="5"/>
          </w:tcPr>
          <w:p w14:paraId="3507DFCF" w14:textId="1F64912A" w:rsidR="00021735" w:rsidRPr="00C822D6" w:rsidRDefault="00021735" w:rsidP="006E5CAD">
            <w:pPr>
              <w:jc w:val="center"/>
              <w:rPr>
                <w:b/>
              </w:rPr>
            </w:pPr>
            <w:r w:rsidRPr="007D4BE9">
              <w:rPr>
                <w:i/>
                <w:sz w:val="28"/>
              </w:rPr>
              <w:t>§ 27</w:t>
            </w:r>
            <w:r>
              <w:rPr>
                <w:i/>
                <w:sz w:val="28"/>
              </w:rPr>
              <w:t>2</w:t>
            </w:r>
            <w:r w:rsidRPr="007D4BE9">
              <w:rPr>
                <w:sz w:val="28"/>
              </w:rPr>
              <w:t xml:space="preserve"> affattes således:</w:t>
            </w:r>
          </w:p>
        </w:tc>
      </w:tr>
      <w:tr w:rsidR="00021735" w14:paraId="7C6C23A5" w14:textId="77777777" w:rsidTr="006E5CAD">
        <w:tc>
          <w:tcPr>
            <w:tcW w:w="6091" w:type="dxa"/>
            <w:gridSpan w:val="3"/>
          </w:tcPr>
          <w:p w14:paraId="578BD510" w14:textId="7F18A3DB" w:rsidR="00021735" w:rsidRPr="00CF3EAC" w:rsidRDefault="00021735" w:rsidP="006E5CAD">
            <w:r>
              <w:t xml:space="preserve">Tilbygninger må benytte varmetabsrammen, hvis tilbygningens varmetab ikke derved bliver større, end hvis U- værdikravene i </w:t>
            </w:r>
            <w:del w:id="15" w:author="Frederik Schelle Hornnes" w:date="2024-09-11T10:35:00Z">
              <w:r w:rsidDel="001606A6">
                <w:delText>§ 268</w:delText>
              </w:r>
            </w:del>
            <w:ins w:id="16" w:author="Frederik Schelle Hornnes" w:date="2024-09-11T10:35:00Z">
              <w:r w:rsidR="001606A6">
                <w:t xml:space="preserve">bilag 2, tabel 2, </w:t>
              </w:r>
            </w:ins>
            <w:r>
              <w:t xml:space="preserve">var opfyldt.  </w:t>
            </w:r>
          </w:p>
        </w:tc>
        <w:tc>
          <w:tcPr>
            <w:tcW w:w="4819" w:type="dxa"/>
          </w:tcPr>
          <w:p w14:paraId="2A79B782" w14:textId="094211BA" w:rsidR="00021735" w:rsidRPr="007D4BE9" w:rsidRDefault="005C5068" w:rsidP="006E5CAD">
            <w:r>
              <w:t>Som konsekvens af ændringen i § 268 opdateres henvisningen.</w:t>
            </w:r>
          </w:p>
        </w:tc>
        <w:tc>
          <w:tcPr>
            <w:tcW w:w="4915" w:type="dxa"/>
          </w:tcPr>
          <w:p w14:paraId="1A81B0E6" w14:textId="77777777" w:rsidR="00021735" w:rsidRPr="00C822D6" w:rsidRDefault="00021735" w:rsidP="006E5CAD">
            <w:pPr>
              <w:rPr>
                <w:b/>
              </w:rPr>
            </w:pPr>
          </w:p>
        </w:tc>
      </w:tr>
      <w:tr w:rsidR="00021735" w14:paraId="0A544D8F" w14:textId="77777777" w:rsidTr="006E5CAD">
        <w:tc>
          <w:tcPr>
            <w:tcW w:w="6091" w:type="dxa"/>
            <w:gridSpan w:val="3"/>
          </w:tcPr>
          <w:p w14:paraId="1F85CFDF" w14:textId="059E406C" w:rsidR="00021735" w:rsidRDefault="00021735" w:rsidP="006E5CAD">
            <w:r>
              <w:t>Stk. 2. Varmetabsrammen omfatter i denne sammenhæng kun tilbygningen. Dog kan 50 pct. af det tidligere varmetab gennem den del af facaden på den eksisterende bygning, der bliver dækket af tilbygningen, medregnes i varmetabsrammen.</w:t>
            </w:r>
          </w:p>
        </w:tc>
        <w:tc>
          <w:tcPr>
            <w:tcW w:w="4819" w:type="dxa"/>
          </w:tcPr>
          <w:p w14:paraId="6B84603F" w14:textId="77777777" w:rsidR="00021735" w:rsidRPr="007D4BE9" w:rsidRDefault="00021735" w:rsidP="006E5CAD"/>
        </w:tc>
        <w:tc>
          <w:tcPr>
            <w:tcW w:w="4915" w:type="dxa"/>
          </w:tcPr>
          <w:p w14:paraId="506D409B" w14:textId="77777777" w:rsidR="00021735" w:rsidRPr="00C822D6" w:rsidRDefault="00021735" w:rsidP="006E5CAD">
            <w:pPr>
              <w:rPr>
                <w:b/>
              </w:rPr>
            </w:pPr>
          </w:p>
        </w:tc>
      </w:tr>
      <w:tr w:rsidR="00DC5357" w14:paraId="0421D267" w14:textId="77777777" w:rsidTr="006E5CAD">
        <w:tc>
          <w:tcPr>
            <w:tcW w:w="15825" w:type="dxa"/>
            <w:gridSpan w:val="5"/>
          </w:tcPr>
          <w:p w14:paraId="082EBD53" w14:textId="2F2FEA2F" w:rsidR="00DC5357" w:rsidRPr="007D4BE9" w:rsidRDefault="00DC5357" w:rsidP="006E5CAD">
            <w:pPr>
              <w:jc w:val="center"/>
            </w:pPr>
            <w:r w:rsidRPr="007D4BE9">
              <w:rPr>
                <w:i/>
                <w:sz w:val="28"/>
              </w:rPr>
              <w:t>§ 297</w:t>
            </w:r>
            <w:r w:rsidRPr="007D4BE9">
              <w:rPr>
                <w:sz w:val="28"/>
              </w:rPr>
              <w:t xml:space="preserve"> affattes således:</w:t>
            </w:r>
          </w:p>
        </w:tc>
      </w:tr>
      <w:tr w:rsidR="00DC5357" w14:paraId="1441EC8E" w14:textId="77777777" w:rsidTr="006E5CAD">
        <w:tc>
          <w:tcPr>
            <w:tcW w:w="6091" w:type="dxa"/>
            <w:gridSpan w:val="3"/>
          </w:tcPr>
          <w:p w14:paraId="690F961E" w14:textId="52FE3D5A" w:rsidR="001E2FC6" w:rsidDel="00057920" w:rsidRDefault="001606A6" w:rsidP="006E5CAD">
            <w:pPr>
              <w:rPr>
                <w:ins w:id="17" w:author="Niels Bruus Varming" w:date="2024-06-04T06:54:00Z"/>
                <w:del w:id="18" w:author="Johan Vestergaard Paulsen" w:date="2024-07-15T16:53:00Z"/>
              </w:rPr>
            </w:pPr>
            <w:ins w:id="19" w:author="Frederik Schelle Hornnes" w:date="2024-09-11T10:36:00Z">
              <w:r>
                <w:t xml:space="preserve">Stk. 1. </w:t>
              </w:r>
            </w:ins>
            <w:r w:rsidR="00DC5357" w:rsidRPr="00C822D6">
              <w:t>Ved opførelsen af bygninger</w:t>
            </w:r>
            <w:ins w:id="20" w:author="Frederik Schelle Hornnes" w:date="2024-09-11T10:36:00Z">
              <w:r w:rsidR="00B215B6">
                <w:t xml:space="preserve"> og tilbygninger</w:t>
              </w:r>
            </w:ins>
            <w:r w:rsidR="00DC5357" w:rsidRPr="00C822D6">
              <w:t xml:space="preserve">, </w:t>
            </w:r>
            <w:del w:id="21" w:author="Frederik Schelle Hornnes" w:date="2024-09-11T10:36:00Z">
              <w:r w:rsidR="00DC5357" w:rsidRPr="00C822D6" w:rsidDel="00B215B6">
                <w:delText xml:space="preserve">som er omfattet af reglerne om energiramme i § 259 eller § 260, bortset fra byggeri undtaget efter § 251, stk. 2, </w:delText>
              </w:r>
            </w:del>
            <w:r w:rsidR="00DC5357" w:rsidRPr="00C822D6">
              <w:t>skal der foretages en beregning af bygningens klimapåvirkning over dens livscyklus. For bygninger på samme byggesag kan beregningen foretages samlet.</w:t>
            </w:r>
          </w:p>
          <w:p w14:paraId="77AFB904" w14:textId="77777777" w:rsidR="00B1775F" w:rsidRDefault="00B1775F" w:rsidP="006E5CAD">
            <w:pPr>
              <w:rPr>
                <w:ins w:id="22" w:author="Anne-Katrine Heinsen Møller" w:date="2024-09-10T11:22:00Z"/>
              </w:rPr>
            </w:pPr>
          </w:p>
          <w:p w14:paraId="37D74A88" w14:textId="77777777" w:rsidR="00BA676E" w:rsidRDefault="00BA676E" w:rsidP="006E5CAD">
            <w:pPr>
              <w:rPr>
                <w:ins w:id="23" w:author="Frederik Schelle Hornnes" w:date="2024-09-11T10:03:00Z"/>
              </w:rPr>
            </w:pPr>
            <w:ins w:id="24" w:author="Frederik Schelle Hornnes" w:date="2024-09-11T10:03:00Z">
              <w:r>
                <w:t xml:space="preserve">Stk. 2. Uopvarmede bygninger mindre end 50 m² er undtaget fra kravet i stk. 1.  </w:t>
              </w:r>
            </w:ins>
          </w:p>
          <w:p w14:paraId="6A969CCD" w14:textId="50251788" w:rsidR="00B215B6" w:rsidRDefault="00B215B6" w:rsidP="006E5CAD">
            <w:pPr>
              <w:rPr>
                <w:ins w:id="25" w:author="Frederik Schelle Hornnes" w:date="2024-09-11T10:37:00Z"/>
              </w:rPr>
            </w:pPr>
          </w:p>
          <w:p w14:paraId="20916434" w14:textId="2F0A534B" w:rsidR="00B215B6" w:rsidRDefault="00B215B6" w:rsidP="006E5CAD">
            <w:ins w:id="26" w:author="Frederik Schelle Hornnes" w:date="2024-09-11T10:37:00Z">
              <w:r>
                <w:t xml:space="preserve">Stk. 3. Tilbygninger med et opvarmet etageareal på mindre end 250 m²  til </w:t>
              </w:r>
              <w:r w:rsidRPr="00BA676E">
                <w:t>stuehuse, fritliggende enfamiliehuse, række-, kæde- og dobbelthuse</w:t>
              </w:r>
              <w:r>
                <w:t xml:space="preserve"> og sommerhuse, campinghytter og lignende ferieboliger er undtaget fra kravet i stk. 1.</w:t>
              </w:r>
            </w:ins>
          </w:p>
        </w:tc>
        <w:tc>
          <w:tcPr>
            <w:tcW w:w="4819" w:type="dxa"/>
          </w:tcPr>
          <w:p w14:paraId="6052FD2A" w14:textId="34D1DAEA" w:rsidR="009159D7" w:rsidRDefault="009159D7" w:rsidP="006E5CAD">
            <w:r>
              <w:t>Tillægsaftalen udvider anvendelsesområdet for kravet om beregning af klimapåvirkning. Det er fremover ikke kun bygninger, der er omfattet af energirammereglerne, som skal foretage klimaberegning.</w:t>
            </w:r>
          </w:p>
          <w:p w14:paraId="7479E3F6" w14:textId="77777777" w:rsidR="009159D7" w:rsidRDefault="009159D7" w:rsidP="006E5CAD"/>
          <w:p w14:paraId="3C7B7591" w14:textId="39A23349" w:rsidR="00DC5357" w:rsidRDefault="00A33ABE" w:rsidP="006E5CAD">
            <w:r>
              <w:t xml:space="preserve">Tillægsaftalen medfører </w:t>
            </w:r>
            <w:r w:rsidR="009159D7">
              <w:t xml:space="preserve">også </w:t>
            </w:r>
            <w:r>
              <w:t>blandt andet, at tilbygninger omfattes af reglerne om klimaberegning</w:t>
            </w:r>
            <w:r w:rsidR="00843D00">
              <w:t xml:space="preserve"> og grænseværdi.</w:t>
            </w:r>
          </w:p>
          <w:p w14:paraId="41398B2C" w14:textId="4A4990C6" w:rsidR="009159D7" w:rsidRDefault="009159D7" w:rsidP="006E5CAD"/>
          <w:p w14:paraId="3A6824FB" w14:textId="164DDC5F" w:rsidR="009159D7" w:rsidRDefault="00057920" w:rsidP="006E5CAD">
            <w:r>
              <w:lastRenderedPageBreak/>
              <w:t>Dog er uopvarmede bygninger under 50 m² fortsat undtaget.</w:t>
            </w:r>
          </w:p>
          <w:p w14:paraId="49754308" w14:textId="77777777" w:rsidR="00057920" w:rsidRDefault="00057920" w:rsidP="006E5CAD"/>
          <w:p w14:paraId="6A1C7430" w14:textId="2F13B9B7" w:rsidR="00057920" w:rsidRDefault="00057920" w:rsidP="006E5CAD">
            <w:r>
              <w:t xml:space="preserve">Endvidere er tilbygninger til enfamiliehuse, rækkehuse og </w:t>
            </w:r>
            <w:r w:rsidR="00661391">
              <w:t xml:space="preserve">sommerhuse, campinghytter og lignende </w:t>
            </w:r>
            <w:r>
              <w:t xml:space="preserve">ferieboliger </w:t>
            </w:r>
            <w:r w:rsidR="00D600CA">
              <w:t>under</w:t>
            </w:r>
            <w:r>
              <w:t xml:space="preserve"> 250 m² undtaget.</w:t>
            </w:r>
          </w:p>
          <w:p w14:paraId="06AD162B" w14:textId="77777777" w:rsidR="00057920" w:rsidRDefault="00057920" w:rsidP="006E5CAD"/>
          <w:p w14:paraId="39382E43" w14:textId="49687810" w:rsidR="00057920" w:rsidRDefault="00057920" w:rsidP="006E5CAD">
            <w:r>
              <w:t xml:space="preserve">Ifølge aftalen skal også avls- og driftsbygninger undtages. Avls- og driftsbygninger har allerede sin egen </w:t>
            </w:r>
            <w:r w:rsidR="00435CD9">
              <w:t xml:space="preserve">generelle </w:t>
            </w:r>
            <w:r>
              <w:t>undtagelse</w:t>
            </w:r>
            <w:r w:rsidR="00266F9E">
              <w:t xml:space="preserve"> fra bygningsreglementet</w:t>
            </w:r>
            <w:r>
              <w:t xml:space="preserve"> i kapitel 1, som fortsat gælder. Derfor </w:t>
            </w:r>
            <w:r w:rsidR="00435CD9">
              <w:t xml:space="preserve">er det ikke nødvendigt at skrive en </w:t>
            </w:r>
            <w:r>
              <w:t xml:space="preserve">undtagelse i </w:t>
            </w:r>
            <w:r w:rsidR="00435CD9">
              <w:t>kapitel 11</w:t>
            </w:r>
            <w:r>
              <w:t>.</w:t>
            </w:r>
          </w:p>
          <w:p w14:paraId="04BDEDDE" w14:textId="54B7214D" w:rsidR="00A33ABE" w:rsidRPr="007D4BE9" w:rsidRDefault="00A33ABE" w:rsidP="006E5CAD"/>
        </w:tc>
        <w:tc>
          <w:tcPr>
            <w:tcW w:w="4915" w:type="dxa"/>
          </w:tcPr>
          <w:p w14:paraId="7CD7C283" w14:textId="77777777" w:rsidR="00D85262" w:rsidRDefault="00D85262" w:rsidP="006E5CAD">
            <w:pPr>
              <w:rPr>
                <w:ins w:id="27" w:author="Johan Vestergaard Paulsen" w:date="2024-07-26T12:29:00Z"/>
              </w:rPr>
            </w:pPr>
          </w:p>
          <w:p w14:paraId="5FED77EE" w14:textId="77777777" w:rsidR="0034785C" w:rsidRDefault="0034785C" w:rsidP="006E5CAD">
            <w:pPr>
              <w:rPr>
                <w:ins w:id="28" w:author="Johan Vestergaard Paulsen" w:date="2024-07-26T12:27:00Z"/>
              </w:rPr>
            </w:pPr>
          </w:p>
          <w:p w14:paraId="50E22A04" w14:textId="77777777" w:rsidR="0034785C" w:rsidRDefault="0034785C" w:rsidP="006E5CAD">
            <w:pPr>
              <w:rPr>
                <w:ins w:id="29" w:author="Johan Vestergaard Paulsen" w:date="2024-07-26T11:47:00Z"/>
              </w:rPr>
            </w:pPr>
          </w:p>
          <w:p w14:paraId="7FD25542" w14:textId="77777777" w:rsidR="000B621D" w:rsidRDefault="000B621D" w:rsidP="006E5CAD">
            <w:pPr>
              <w:rPr>
                <w:ins w:id="30" w:author="Johan Vestergaard Paulsen" w:date="2024-07-26T11:47:00Z"/>
              </w:rPr>
            </w:pPr>
          </w:p>
          <w:p w14:paraId="055B225D" w14:textId="0AEA1C70" w:rsidR="000B621D" w:rsidRDefault="000B621D" w:rsidP="006E5CAD"/>
        </w:tc>
      </w:tr>
      <w:tr w:rsidR="00DC5357" w14:paraId="04C6D15A" w14:textId="77777777" w:rsidTr="006E5CAD">
        <w:tc>
          <w:tcPr>
            <w:tcW w:w="6091" w:type="dxa"/>
            <w:gridSpan w:val="3"/>
          </w:tcPr>
          <w:p w14:paraId="401CC1DA" w14:textId="2B8F0DE0" w:rsidR="00DC5357" w:rsidRPr="00C822D6" w:rsidRDefault="00DC5357"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Stk. </w:t>
            </w:r>
            <w:ins w:id="31" w:author="Frederik Schelle Hornnes" w:date="2024-09-11T10:38:00Z">
              <w:r w:rsidR="00B215B6">
                <w:rPr>
                  <w:rFonts w:asciiTheme="minorHAnsi" w:eastAsiaTheme="minorHAnsi" w:hAnsiTheme="minorHAnsi" w:cstheme="minorBidi"/>
                  <w:sz w:val="22"/>
                  <w:szCs w:val="22"/>
                  <w:lang w:eastAsia="en-US"/>
                </w:rPr>
                <w:t>4</w:t>
              </w:r>
            </w:ins>
            <w:del w:id="32" w:author="Frederik Schelle Hornnes" w:date="2024-09-11T10:38:00Z">
              <w:r w:rsidRPr="00C822D6" w:rsidDel="00B215B6">
                <w:rPr>
                  <w:rFonts w:asciiTheme="minorHAnsi" w:eastAsiaTheme="minorHAnsi" w:hAnsiTheme="minorHAnsi" w:cstheme="minorBidi"/>
                  <w:sz w:val="22"/>
                  <w:szCs w:val="22"/>
                  <w:lang w:eastAsia="en-US"/>
                </w:rPr>
                <w:delText>2</w:delText>
              </w:r>
            </w:del>
            <w:r w:rsidRPr="00C822D6">
              <w:rPr>
                <w:rFonts w:asciiTheme="minorHAnsi" w:eastAsiaTheme="minorHAnsi" w:hAnsiTheme="minorHAnsi" w:cstheme="minorBidi"/>
                <w:sz w:val="22"/>
                <w:szCs w:val="22"/>
                <w:lang w:eastAsia="en-US"/>
              </w:rPr>
              <w:t>. Klimapåvirkningen skal opgøres i kg CO</w:t>
            </w:r>
            <w:r w:rsidRPr="00CF6CBB">
              <w:rPr>
                <w:rFonts w:asciiTheme="minorHAnsi" w:eastAsiaTheme="minorHAnsi" w:hAnsiTheme="minorHAnsi" w:cstheme="minorBidi"/>
                <w:sz w:val="22"/>
                <w:szCs w:val="22"/>
                <w:vertAlign w:val="subscript"/>
                <w:lang w:eastAsia="en-US"/>
              </w:rPr>
              <w:t>2</w:t>
            </w:r>
            <w:r w:rsidRPr="00C822D6">
              <w:rPr>
                <w:rFonts w:asciiTheme="minorHAnsi" w:eastAsiaTheme="minorHAnsi" w:hAnsiTheme="minorHAnsi" w:cstheme="minorBidi"/>
                <w:sz w:val="22"/>
                <w:szCs w:val="22"/>
                <w:lang w:eastAsia="en-US"/>
              </w:rPr>
              <w:t>-ækvivalenter pr. m</w:t>
            </w:r>
            <w:r w:rsidRPr="00CF6CBB">
              <w:rPr>
                <w:rFonts w:asciiTheme="minorHAnsi" w:eastAsiaTheme="minorHAnsi" w:hAnsiTheme="minorHAnsi" w:cstheme="minorBidi"/>
                <w:sz w:val="22"/>
                <w:szCs w:val="22"/>
                <w:vertAlign w:val="superscript"/>
                <w:lang w:eastAsia="en-US"/>
              </w:rPr>
              <w:t>2</w:t>
            </w:r>
            <w:r w:rsidRPr="00C822D6">
              <w:rPr>
                <w:rFonts w:asciiTheme="minorHAnsi" w:eastAsiaTheme="minorHAnsi" w:hAnsiTheme="minorHAnsi" w:cstheme="minorBidi"/>
                <w:sz w:val="22"/>
                <w:szCs w:val="22"/>
                <w:lang w:eastAsia="en-US"/>
              </w:rPr>
              <w:t xml:space="preserve"> pr. år beregnet i henhold til DS/EN15978:2012 Bæredygtighed inden for byggeri og anlæg - Vurdering af bygningers miljømæssige kvalitet - Beregningsmetode. Klimapåvirkningen opgøres for en betragtningsperiode på 50 år fra byggeriets færdigmelding. I beregningen indgår modulerne:</w:t>
            </w:r>
          </w:p>
          <w:p w14:paraId="2A459FDD" w14:textId="1AD294CA" w:rsidR="00DC5357" w:rsidRPr="00C822D6" w:rsidRDefault="00DC5357"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1) A1: Råmaterialer.</w:t>
            </w:r>
            <w:r w:rsidRPr="00C822D6">
              <w:rPr>
                <w:rFonts w:asciiTheme="minorHAnsi" w:eastAsiaTheme="minorHAnsi" w:hAnsiTheme="minorHAnsi" w:cstheme="minorBidi"/>
                <w:sz w:val="22"/>
                <w:szCs w:val="22"/>
                <w:lang w:eastAsia="en-US"/>
              </w:rPr>
              <w:br/>
              <w:t>2) A2: Transport.</w:t>
            </w:r>
            <w:r w:rsidRPr="00C822D6">
              <w:rPr>
                <w:rFonts w:asciiTheme="minorHAnsi" w:eastAsiaTheme="minorHAnsi" w:hAnsiTheme="minorHAnsi" w:cstheme="minorBidi"/>
                <w:sz w:val="22"/>
                <w:szCs w:val="22"/>
                <w:lang w:eastAsia="en-US"/>
              </w:rPr>
              <w:br/>
              <w:t>3) A3: Fremstilling.</w:t>
            </w:r>
            <w:ins w:id="33" w:author="Niels Bruus Varming" w:date="2024-06-04T07:55:00Z">
              <w:r w:rsidR="00BC145A">
                <w:rPr>
                  <w:rFonts w:asciiTheme="minorHAnsi" w:eastAsiaTheme="minorHAnsi" w:hAnsiTheme="minorHAnsi" w:cstheme="minorBidi"/>
                  <w:sz w:val="22"/>
                  <w:szCs w:val="22"/>
                  <w:lang w:eastAsia="en-US"/>
                </w:rPr>
                <w:br/>
              </w:r>
            </w:ins>
            <w:ins w:id="34" w:author="Frederik Schelle Hornnes" w:date="2024-09-11T10:38:00Z">
              <w:r w:rsidR="00B215B6">
                <w:rPr>
                  <w:rFonts w:asciiTheme="minorHAnsi" w:eastAsiaTheme="minorHAnsi" w:hAnsiTheme="minorHAnsi" w:cstheme="minorBidi"/>
                  <w:sz w:val="22"/>
                  <w:szCs w:val="22"/>
                  <w:lang w:eastAsia="en-US"/>
                </w:rPr>
                <w:t>4)</w:t>
              </w:r>
            </w:ins>
            <w:ins w:id="35" w:author="Niels Bruus Varming" w:date="2024-06-04T07:52:00Z">
              <w:r w:rsidR="001E18F9">
                <w:rPr>
                  <w:rFonts w:asciiTheme="minorHAnsi" w:eastAsiaTheme="minorHAnsi" w:hAnsiTheme="minorHAnsi" w:cstheme="minorBidi"/>
                  <w:sz w:val="22"/>
                  <w:szCs w:val="22"/>
                  <w:lang w:eastAsia="en-US"/>
                </w:rPr>
                <w:t xml:space="preserve"> </w:t>
              </w:r>
            </w:ins>
            <w:ins w:id="36" w:author="Frederik Schelle Hornnes" w:date="2024-09-11T10:40:00Z">
              <w:r w:rsidR="00B215B6">
                <w:rPr>
                  <w:rFonts w:asciiTheme="minorHAnsi" w:eastAsiaTheme="minorHAnsi" w:hAnsiTheme="minorHAnsi" w:cstheme="minorBidi"/>
                  <w:sz w:val="22"/>
                  <w:szCs w:val="22"/>
                  <w:lang w:eastAsia="en-US"/>
                </w:rPr>
                <w:t xml:space="preserve">A4: Transport til og fra </w:t>
              </w:r>
            </w:ins>
            <w:ins w:id="37" w:author="Frederik Schelle Hornnes" w:date="2024-06-06T14:34:00Z">
              <w:r w:rsidR="00CF3D2B">
                <w:rPr>
                  <w:rFonts w:asciiTheme="minorHAnsi" w:eastAsiaTheme="minorHAnsi" w:hAnsiTheme="minorHAnsi" w:cstheme="minorBidi"/>
                  <w:sz w:val="22"/>
                  <w:szCs w:val="22"/>
                  <w:lang w:eastAsia="en-US"/>
                </w:rPr>
                <w:t>byggepladsen</w:t>
              </w:r>
            </w:ins>
            <w:ins w:id="38" w:author="Frederik Schelle Hornnes" w:date="2024-09-11T10:40:00Z">
              <w:r w:rsidR="00B215B6">
                <w:rPr>
                  <w:rFonts w:asciiTheme="minorHAnsi" w:eastAsiaTheme="minorHAnsi" w:hAnsiTheme="minorHAnsi" w:cstheme="minorBidi"/>
                  <w:sz w:val="22"/>
                  <w:szCs w:val="22"/>
                  <w:lang w:eastAsia="en-US"/>
                </w:rPr>
                <w:t>.</w:t>
              </w:r>
            </w:ins>
            <w:ins w:id="39" w:author="Niels Bruus Varming" w:date="2024-06-04T07:55:00Z">
              <w:r w:rsidR="00BC145A">
                <w:rPr>
                  <w:rFonts w:asciiTheme="minorHAnsi" w:eastAsiaTheme="minorHAnsi" w:hAnsiTheme="minorHAnsi" w:cstheme="minorBidi"/>
                  <w:sz w:val="22"/>
                  <w:szCs w:val="22"/>
                  <w:lang w:eastAsia="en-US"/>
                </w:rPr>
                <w:br/>
              </w:r>
            </w:ins>
            <w:ins w:id="40" w:author="Frederik Schelle Hornnes" w:date="2024-09-11T10:41:00Z">
              <w:r w:rsidR="00B215B6">
                <w:rPr>
                  <w:rFonts w:asciiTheme="minorHAnsi" w:eastAsiaTheme="minorHAnsi" w:hAnsiTheme="minorHAnsi" w:cstheme="minorBidi"/>
                  <w:sz w:val="22"/>
                  <w:szCs w:val="22"/>
                  <w:lang w:eastAsia="en-US"/>
                </w:rPr>
                <w:t>5)</w:t>
              </w:r>
            </w:ins>
            <w:ins w:id="41" w:author="Niels Bruus Varming" w:date="2024-06-04T07:52:00Z">
              <w:r w:rsidR="001E18F9">
                <w:rPr>
                  <w:rFonts w:asciiTheme="minorHAnsi" w:eastAsiaTheme="minorHAnsi" w:hAnsiTheme="minorHAnsi" w:cstheme="minorBidi"/>
                  <w:sz w:val="22"/>
                  <w:szCs w:val="22"/>
                  <w:lang w:eastAsia="en-US"/>
                </w:rPr>
                <w:t xml:space="preserve"> </w:t>
              </w:r>
            </w:ins>
            <w:ins w:id="42" w:author="Frederik Schelle Hornnes" w:date="2024-09-11T10:41:00Z">
              <w:r w:rsidR="00B215B6">
                <w:rPr>
                  <w:rFonts w:asciiTheme="minorHAnsi" w:eastAsiaTheme="minorHAnsi" w:hAnsiTheme="minorHAnsi" w:cstheme="minorBidi"/>
                  <w:sz w:val="22"/>
                  <w:szCs w:val="22"/>
                  <w:lang w:eastAsia="en-US"/>
                </w:rPr>
                <w:t>A5: Opførelse/montering.</w:t>
              </w:r>
              <w:r w:rsidR="00B215B6" w:rsidDel="00B215B6">
                <w:rPr>
                  <w:rFonts w:asciiTheme="minorHAnsi" w:eastAsiaTheme="minorHAnsi" w:hAnsiTheme="minorHAnsi" w:cstheme="minorBidi"/>
                  <w:sz w:val="22"/>
                  <w:szCs w:val="22"/>
                  <w:lang w:eastAsia="en-US"/>
                </w:rPr>
                <w:t xml:space="preserve"> </w:t>
              </w:r>
            </w:ins>
            <w:ins w:id="43" w:author="Niels Bruus Varming" w:date="2024-06-04T07:55:00Z">
              <w:r w:rsidR="00BC145A">
                <w:rPr>
                  <w:rFonts w:asciiTheme="minorHAnsi" w:eastAsiaTheme="minorHAnsi" w:hAnsiTheme="minorHAnsi" w:cstheme="minorBidi"/>
                  <w:sz w:val="22"/>
                  <w:szCs w:val="22"/>
                  <w:lang w:eastAsia="en-US"/>
                </w:rPr>
                <w:br/>
              </w:r>
            </w:ins>
            <w:ins w:id="44" w:author="Frederik Schelle Hornnes" w:date="2024-09-11T10:41:00Z">
              <w:r w:rsidR="00B215B6">
                <w:rPr>
                  <w:rFonts w:asciiTheme="minorHAnsi" w:eastAsiaTheme="minorHAnsi" w:hAnsiTheme="minorHAnsi" w:cstheme="minorBidi"/>
                  <w:sz w:val="22"/>
                  <w:szCs w:val="22"/>
                  <w:lang w:eastAsia="en-US"/>
                </w:rPr>
                <w:t>6)</w:t>
              </w:r>
            </w:ins>
            <w:r w:rsidRPr="00C822D6">
              <w:rPr>
                <w:rFonts w:asciiTheme="minorHAnsi" w:eastAsiaTheme="minorHAnsi" w:hAnsiTheme="minorHAnsi" w:cstheme="minorBidi"/>
                <w:sz w:val="22"/>
                <w:szCs w:val="22"/>
                <w:lang w:eastAsia="en-US"/>
              </w:rPr>
              <w:t xml:space="preserve"> B4: Udskiftning (</w:t>
            </w:r>
            <w:del w:id="45" w:author="Frederik Schelle Hornnes" w:date="2024-09-18T11:15:00Z">
              <w:r w:rsidRPr="00C822D6" w:rsidDel="00DF5D04">
                <w:rPr>
                  <w:rFonts w:asciiTheme="minorHAnsi" w:eastAsiaTheme="minorHAnsi" w:hAnsiTheme="minorHAnsi" w:cstheme="minorBidi"/>
                  <w:sz w:val="22"/>
                  <w:szCs w:val="22"/>
                  <w:lang w:eastAsia="en-US"/>
                </w:rPr>
                <w:delText xml:space="preserve">dog undtaget </w:delText>
              </w:r>
            </w:del>
            <w:r w:rsidR="005D1949">
              <w:rPr>
                <w:rFonts w:asciiTheme="minorHAnsi" w:eastAsiaTheme="minorHAnsi" w:hAnsiTheme="minorHAnsi" w:cstheme="minorBidi"/>
                <w:sz w:val="22"/>
                <w:szCs w:val="22"/>
                <w:lang w:eastAsia="en-US"/>
              </w:rPr>
              <w:t>transport</w:t>
            </w:r>
            <w:ins w:id="46" w:author="Frederik Schelle Hornnes" w:date="2024-06-19T12:18:00Z">
              <w:r w:rsidR="00577828">
                <w:rPr>
                  <w:rFonts w:asciiTheme="minorHAnsi" w:eastAsiaTheme="minorHAnsi" w:hAnsiTheme="minorHAnsi" w:cstheme="minorBidi"/>
                  <w:sz w:val="22"/>
                  <w:szCs w:val="22"/>
                  <w:lang w:eastAsia="en-US"/>
                </w:rPr>
                <w:t xml:space="preserve"> </w:t>
              </w:r>
            </w:ins>
            <w:ins w:id="47" w:author="Frederik Schelle Hornnes" w:date="2024-06-06T14:43:00Z">
              <w:r w:rsidR="005E439F">
                <w:rPr>
                  <w:rFonts w:asciiTheme="minorHAnsi" w:eastAsiaTheme="minorHAnsi" w:hAnsiTheme="minorHAnsi" w:cstheme="minorBidi"/>
                  <w:sz w:val="22"/>
                  <w:szCs w:val="22"/>
                  <w:lang w:eastAsia="en-US"/>
                </w:rPr>
                <w:t xml:space="preserve">til </w:t>
              </w:r>
            </w:ins>
            <w:ins w:id="48" w:author="Frederik Schelle Hornnes" w:date="2024-09-11T10:41:00Z">
              <w:r w:rsidR="00B215B6">
                <w:rPr>
                  <w:rFonts w:asciiTheme="minorHAnsi" w:eastAsiaTheme="minorHAnsi" w:hAnsiTheme="minorHAnsi" w:cstheme="minorBidi"/>
                  <w:sz w:val="22"/>
                  <w:szCs w:val="22"/>
                  <w:lang w:eastAsia="en-US"/>
                </w:rPr>
                <w:t xml:space="preserve">og fra </w:t>
              </w:r>
            </w:ins>
            <w:ins w:id="49" w:author="Frederik Schelle Hornnes" w:date="2024-06-06T14:43:00Z">
              <w:r w:rsidR="005E439F">
                <w:rPr>
                  <w:rFonts w:asciiTheme="minorHAnsi" w:eastAsiaTheme="minorHAnsi" w:hAnsiTheme="minorHAnsi" w:cstheme="minorBidi"/>
                  <w:sz w:val="22"/>
                  <w:szCs w:val="22"/>
                  <w:lang w:eastAsia="en-US"/>
                </w:rPr>
                <w:t>byggepladsen</w:t>
              </w:r>
            </w:ins>
            <w:ins w:id="50" w:author="Frederik Schelle Hornnes" w:date="2024-09-18T11:13:00Z">
              <w:r w:rsidR="00DF5D04">
                <w:rPr>
                  <w:rFonts w:asciiTheme="minorHAnsi" w:eastAsiaTheme="minorHAnsi" w:hAnsiTheme="minorHAnsi" w:cstheme="minorBidi"/>
                  <w:sz w:val="22"/>
                  <w:szCs w:val="22"/>
                  <w:lang w:eastAsia="en-US"/>
                </w:rPr>
                <w:t xml:space="preserve"> (A4)</w:t>
              </w:r>
            </w:ins>
            <w:r w:rsidR="005D1949">
              <w:rPr>
                <w:rFonts w:asciiTheme="minorHAnsi" w:eastAsiaTheme="minorHAnsi" w:hAnsiTheme="minorHAnsi" w:cstheme="minorBidi"/>
                <w:sz w:val="22"/>
                <w:szCs w:val="22"/>
                <w:lang w:eastAsia="en-US"/>
              </w:rPr>
              <w:t xml:space="preserve"> og </w:t>
            </w:r>
            <w:ins w:id="51" w:author="Frederik Schelle Hornnes" w:date="2024-09-11T10:42:00Z">
              <w:r w:rsidR="00B215B6">
                <w:rPr>
                  <w:rFonts w:asciiTheme="minorHAnsi" w:eastAsiaTheme="minorHAnsi" w:hAnsiTheme="minorHAnsi" w:cstheme="minorBidi"/>
                  <w:sz w:val="22"/>
                  <w:szCs w:val="22"/>
                  <w:lang w:eastAsia="en-US"/>
                </w:rPr>
                <w:t>o</w:t>
              </w:r>
            </w:ins>
            <w:ins w:id="52" w:author="Frederik Schelle Hornnes" w:date="2024-06-06T14:43:00Z">
              <w:r w:rsidR="005E439F">
                <w:rPr>
                  <w:rFonts w:asciiTheme="minorHAnsi" w:eastAsiaTheme="minorHAnsi" w:hAnsiTheme="minorHAnsi" w:cstheme="minorBidi"/>
                  <w:sz w:val="22"/>
                  <w:szCs w:val="22"/>
                  <w:lang w:eastAsia="en-US"/>
                </w:rPr>
                <w:t>pførelse/montering</w:t>
              </w:r>
            </w:ins>
            <w:ins w:id="53" w:author="Frederik Schelle Hornnes" w:date="2024-09-18T11:13:00Z">
              <w:r w:rsidR="00DF5D04">
                <w:rPr>
                  <w:rFonts w:asciiTheme="minorHAnsi" w:eastAsiaTheme="minorHAnsi" w:hAnsiTheme="minorHAnsi" w:cstheme="minorBidi"/>
                  <w:sz w:val="22"/>
                  <w:szCs w:val="22"/>
                  <w:lang w:eastAsia="en-US"/>
                </w:rPr>
                <w:t xml:space="preserve"> (A5) er undtaget</w:t>
              </w:r>
            </w:ins>
            <w:del w:id="54" w:author="Frederik Schelle Hornnes" w:date="2024-06-06T14:43:00Z">
              <w:r w:rsidRPr="00C822D6" w:rsidDel="005E439F">
                <w:rPr>
                  <w:rFonts w:asciiTheme="minorHAnsi" w:eastAsiaTheme="minorHAnsi" w:hAnsiTheme="minorHAnsi" w:cstheme="minorBidi"/>
                  <w:sz w:val="22"/>
                  <w:szCs w:val="22"/>
                  <w:lang w:eastAsia="en-US"/>
                </w:rPr>
                <w:delText>udskiftningsproces</w:delText>
              </w:r>
            </w:del>
            <w:r w:rsidRPr="00C822D6">
              <w:rPr>
                <w:rFonts w:asciiTheme="minorHAnsi" w:eastAsiaTheme="minorHAnsi" w:hAnsiTheme="minorHAnsi" w:cstheme="minorBidi"/>
                <w:sz w:val="22"/>
                <w:szCs w:val="22"/>
                <w:lang w:eastAsia="en-US"/>
              </w:rPr>
              <w:t>).</w:t>
            </w:r>
            <w:r w:rsidRPr="00C822D6">
              <w:rPr>
                <w:rFonts w:asciiTheme="minorHAnsi" w:eastAsiaTheme="minorHAnsi" w:hAnsiTheme="minorHAnsi" w:cstheme="minorBidi"/>
                <w:sz w:val="22"/>
                <w:szCs w:val="22"/>
                <w:lang w:eastAsia="en-US"/>
              </w:rPr>
              <w:br/>
            </w:r>
            <w:ins w:id="55" w:author="Frederik Schelle Hornnes" w:date="2024-09-11T10:42:00Z">
              <w:r w:rsidR="00B215B6">
                <w:rPr>
                  <w:rFonts w:asciiTheme="minorHAnsi" w:eastAsiaTheme="minorHAnsi" w:hAnsiTheme="minorHAnsi" w:cstheme="minorBidi"/>
                  <w:sz w:val="22"/>
                  <w:szCs w:val="22"/>
                  <w:lang w:eastAsia="en-US"/>
                </w:rPr>
                <w:t>7</w:t>
              </w:r>
            </w:ins>
            <w:r w:rsidRPr="00C822D6">
              <w:rPr>
                <w:rFonts w:asciiTheme="minorHAnsi" w:eastAsiaTheme="minorHAnsi" w:hAnsiTheme="minorHAnsi" w:cstheme="minorBidi"/>
                <w:sz w:val="22"/>
                <w:szCs w:val="22"/>
                <w:lang w:eastAsia="en-US"/>
              </w:rPr>
              <w:t>) B6: Energiforbrug til drift.</w:t>
            </w:r>
            <w:r w:rsidRPr="00C822D6">
              <w:rPr>
                <w:rFonts w:asciiTheme="minorHAnsi" w:eastAsiaTheme="minorHAnsi" w:hAnsiTheme="minorHAnsi" w:cstheme="minorBidi"/>
                <w:sz w:val="22"/>
                <w:szCs w:val="22"/>
                <w:lang w:eastAsia="en-US"/>
              </w:rPr>
              <w:br/>
            </w:r>
            <w:ins w:id="56" w:author="Frederik Schelle Hornnes" w:date="2024-09-11T10:43:00Z">
              <w:r w:rsidR="00B215B6">
                <w:rPr>
                  <w:rFonts w:asciiTheme="minorHAnsi" w:eastAsiaTheme="minorHAnsi" w:hAnsiTheme="minorHAnsi" w:cstheme="minorBidi"/>
                  <w:sz w:val="22"/>
                  <w:szCs w:val="22"/>
                  <w:lang w:eastAsia="en-US"/>
                </w:rPr>
                <w:t>8</w:t>
              </w:r>
            </w:ins>
            <w:r w:rsidRPr="00C822D6">
              <w:rPr>
                <w:rFonts w:asciiTheme="minorHAnsi" w:eastAsiaTheme="minorHAnsi" w:hAnsiTheme="minorHAnsi" w:cstheme="minorBidi"/>
                <w:sz w:val="22"/>
                <w:szCs w:val="22"/>
                <w:lang w:eastAsia="en-US"/>
              </w:rPr>
              <w:t>) C3: Forbehandling af affald.</w:t>
            </w:r>
            <w:r w:rsidRPr="00C822D6">
              <w:rPr>
                <w:rFonts w:asciiTheme="minorHAnsi" w:eastAsiaTheme="minorHAnsi" w:hAnsiTheme="minorHAnsi" w:cstheme="minorBidi"/>
                <w:sz w:val="22"/>
                <w:szCs w:val="22"/>
                <w:lang w:eastAsia="en-US"/>
              </w:rPr>
              <w:br/>
            </w:r>
            <w:ins w:id="57" w:author="Frederik Schelle Hornnes" w:date="2024-09-11T10:43:00Z">
              <w:r w:rsidR="00B215B6">
                <w:rPr>
                  <w:rFonts w:asciiTheme="minorHAnsi" w:eastAsiaTheme="minorHAnsi" w:hAnsiTheme="minorHAnsi" w:cstheme="minorBidi"/>
                  <w:sz w:val="22"/>
                  <w:szCs w:val="22"/>
                  <w:lang w:eastAsia="en-US"/>
                </w:rPr>
                <w:t>9</w:t>
              </w:r>
            </w:ins>
            <w:r w:rsidRPr="00C822D6">
              <w:rPr>
                <w:rFonts w:asciiTheme="minorHAnsi" w:eastAsiaTheme="minorHAnsi" w:hAnsiTheme="minorHAnsi" w:cstheme="minorBidi"/>
                <w:sz w:val="22"/>
                <w:szCs w:val="22"/>
                <w:lang w:eastAsia="en-US"/>
              </w:rPr>
              <w:t>) C4: Bortskaffelse.</w:t>
            </w:r>
            <w:r w:rsidRPr="00C822D6">
              <w:rPr>
                <w:rFonts w:asciiTheme="minorHAnsi" w:eastAsiaTheme="minorHAnsi" w:hAnsiTheme="minorHAnsi" w:cstheme="minorBidi"/>
                <w:sz w:val="22"/>
                <w:szCs w:val="22"/>
                <w:lang w:eastAsia="en-US"/>
              </w:rPr>
              <w:br/>
            </w:r>
            <w:ins w:id="58" w:author="Frederik Schelle Hornnes" w:date="2024-09-11T10:43:00Z">
              <w:r w:rsidR="00B215B6">
                <w:rPr>
                  <w:rFonts w:asciiTheme="minorHAnsi" w:eastAsiaTheme="minorHAnsi" w:hAnsiTheme="minorHAnsi" w:cstheme="minorBidi"/>
                  <w:sz w:val="22"/>
                  <w:szCs w:val="22"/>
                  <w:lang w:eastAsia="en-US"/>
                </w:rPr>
                <w:t>10</w:t>
              </w:r>
            </w:ins>
            <w:r w:rsidRPr="00C822D6">
              <w:rPr>
                <w:rFonts w:asciiTheme="minorHAnsi" w:eastAsiaTheme="minorHAnsi" w:hAnsiTheme="minorHAnsi" w:cstheme="minorBidi"/>
                <w:sz w:val="22"/>
                <w:szCs w:val="22"/>
                <w:lang w:eastAsia="en-US"/>
              </w:rPr>
              <w:t>) D: Potentiale for genbrug, genanvendelse og anden nyttiggørelse.</w:t>
            </w:r>
          </w:p>
          <w:p w14:paraId="4C12A8B1" w14:textId="77777777" w:rsidR="00DC5357" w:rsidRDefault="00DC5357" w:rsidP="006E5CAD"/>
        </w:tc>
        <w:tc>
          <w:tcPr>
            <w:tcW w:w="4819" w:type="dxa"/>
          </w:tcPr>
          <w:p w14:paraId="468F3C42" w14:textId="15BBA532" w:rsidR="00DC5357" w:rsidRDefault="00F6554C" w:rsidP="006E5CAD">
            <w:r>
              <w:t xml:space="preserve">I beregningen af klimapåvirkning tilføjes modulerne om byggeprocessen, A4 (transport til </w:t>
            </w:r>
            <w:r w:rsidR="00800D50">
              <w:t xml:space="preserve">og fra </w:t>
            </w:r>
            <w:r>
              <w:t>byggepladsen) og A5 (opførelse/montering).</w:t>
            </w:r>
          </w:p>
          <w:p w14:paraId="3BD1AD83" w14:textId="5E2E87B2" w:rsidR="00F6554C" w:rsidRDefault="00F6554C" w:rsidP="006E5CAD"/>
          <w:p w14:paraId="3A18A74F" w14:textId="24E338C2" w:rsidR="005A1254" w:rsidRDefault="005A1254" w:rsidP="006E5CAD">
            <w:r>
              <w:t>De nærmere regler om, hvilke processer</w:t>
            </w:r>
            <w:r w:rsidR="002B5DBB">
              <w:t>,</w:t>
            </w:r>
            <w:r>
              <w:t xml:space="preserve"> der indgår i de tilføjede moduler og hvordan klimapåvirkningen beregnes, følger af standarden.</w:t>
            </w:r>
          </w:p>
          <w:p w14:paraId="17F1EBE6" w14:textId="36F3A3BB" w:rsidR="005A1254" w:rsidRDefault="005A1254" w:rsidP="006E5CAD"/>
          <w:p w14:paraId="3BDD1A38" w14:textId="3B00661D" w:rsidR="005A1254" w:rsidRDefault="005A1254" w:rsidP="006E5CAD">
            <w:r>
              <w:t>Der er længere nede i kravteksten dog tilføjet en række modifikationer til standardens krav, primært for at give mulighed for at forenkle nogle af beregningerne, og nogle steder også for at uddybe og præcisere.</w:t>
            </w:r>
          </w:p>
          <w:p w14:paraId="0ACBAED4" w14:textId="09627FE5" w:rsidR="00F6554C" w:rsidRDefault="00F6554C" w:rsidP="006E5CAD"/>
          <w:p w14:paraId="091B1577" w14:textId="392453DD" w:rsidR="00F6554C" w:rsidRDefault="00F6554C" w:rsidP="006E5CAD">
            <w:pPr>
              <w:rPr>
                <w:ins w:id="59" w:author="Johan Vestergaard Paulsen" w:date="2024-07-15T16:38:00Z"/>
              </w:rPr>
            </w:pPr>
            <w:r>
              <w:t xml:space="preserve">For modul B4 (udskiftning) er transport til </w:t>
            </w:r>
            <w:r w:rsidR="00506C83">
              <w:t xml:space="preserve">og fra </w:t>
            </w:r>
            <w:r>
              <w:t>byggeplads</w:t>
            </w:r>
            <w:r w:rsidR="002C5952">
              <w:t>en</w:t>
            </w:r>
            <w:r w:rsidR="00DF5D04">
              <w:t xml:space="preserve"> (A4)</w:t>
            </w:r>
            <w:r>
              <w:t xml:space="preserve"> og opførelse/montering</w:t>
            </w:r>
            <w:r w:rsidR="00DF5D04">
              <w:t xml:space="preserve"> (A5)</w:t>
            </w:r>
            <w:r>
              <w:t xml:space="preserve"> </w:t>
            </w:r>
            <w:r w:rsidR="00DF5D04">
              <w:t>i sagens natur</w:t>
            </w:r>
            <w:r w:rsidR="00A43E87">
              <w:t xml:space="preserve"> </w:t>
            </w:r>
            <w:r>
              <w:t>ikke med.</w:t>
            </w:r>
            <w:r w:rsidR="002B5DBB">
              <w:t xml:space="preserve"> Det betyder, at klimapåvirkningen fra byggep</w:t>
            </w:r>
            <w:r w:rsidR="00457C6E">
              <w:t>rocessen</w:t>
            </w:r>
            <w:r w:rsidR="002B5DBB">
              <w:t xml:space="preserve"> ifbm. udskiftning af bygningsdele over bygningens levetid ikke skal beregnes. </w:t>
            </w:r>
          </w:p>
          <w:p w14:paraId="4AEC50AE" w14:textId="22D11F5A" w:rsidR="00F6554C" w:rsidRDefault="00F6554C" w:rsidP="006E5CAD"/>
          <w:p w14:paraId="4BAC8B26" w14:textId="35630746" w:rsidR="005A1254" w:rsidRDefault="005A1254" w:rsidP="006E5CAD"/>
          <w:p w14:paraId="331AD36F" w14:textId="272E1C59" w:rsidR="005A1254" w:rsidRDefault="005A1254" w:rsidP="006E5CAD"/>
          <w:p w14:paraId="2F023FB3" w14:textId="045286CE" w:rsidR="005A1254" w:rsidRDefault="005A1254" w:rsidP="006E5CAD"/>
          <w:p w14:paraId="02DE6C1D" w14:textId="6F131A7E" w:rsidR="00F6554C" w:rsidRDefault="00F6554C" w:rsidP="006E5CAD"/>
        </w:tc>
        <w:tc>
          <w:tcPr>
            <w:tcW w:w="4915" w:type="dxa"/>
          </w:tcPr>
          <w:p w14:paraId="00509002" w14:textId="77777777" w:rsidR="005D3AA6" w:rsidRDefault="005D3AA6" w:rsidP="006E5CAD"/>
          <w:p w14:paraId="29E657E6" w14:textId="78851A5B" w:rsidR="00553519" w:rsidRDefault="00553519" w:rsidP="006E5CAD"/>
        </w:tc>
      </w:tr>
      <w:tr w:rsidR="00DC5357" w14:paraId="01FE3A95" w14:textId="77777777" w:rsidTr="006E5CAD">
        <w:tc>
          <w:tcPr>
            <w:tcW w:w="6091" w:type="dxa"/>
            <w:gridSpan w:val="3"/>
            <w:shd w:val="clear" w:color="auto" w:fill="auto"/>
          </w:tcPr>
          <w:p w14:paraId="5A5A160D" w14:textId="1DA501B0" w:rsidR="00DC5357" w:rsidRPr="00C822D6" w:rsidRDefault="00DC5357" w:rsidP="006E5CAD">
            <w:pPr>
              <w:pStyle w:val="NormalWeb"/>
              <w:spacing w:before="0" w:beforeAutospacing="0"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i/>
                <w:iCs/>
                <w:sz w:val="22"/>
                <w:szCs w:val="22"/>
                <w:lang w:eastAsia="en-US"/>
              </w:rPr>
              <w:t xml:space="preserve">Stk. </w:t>
            </w:r>
            <w:del w:id="60" w:author="Frederik Schelle Hornnes" w:date="2024-09-11T10:44:00Z">
              <w:r w:rsidRPr="00C822D6" w:rsidDel="00B215B6">
                <w:rPr>
                  <w:rFonts w:asciiTheme="minorHAnsi" w:eastAsiaTheme="minorHAnsi" w:hAnsiTheme="minorHAnsi" w:cstheme="minorBidi"/>
                  <w:i/>
                  <w:iCs/>
                  <w:sz w:val="22"/>
                  <w:szCs w:val="22"/>
                  <w:lang w:eastAsia="en-US"/>
                </w:rPr>
                <w:delText>3</w:delText>
              </w:r>
            </w:del>
            <w:ins w:id="61" w:author="Frederik Schelle Hornnes" w:date="2024-09-11T10:44:00Z">
              <w:r w:rsidR="00B215B6">
                <w:rPr>
                  <w:rFonts w:asciiTheme="minorHAnsi" w:eastAsiaTheme="minorHAnsi" w:hAnsiTheme="minorHAnsi" w:cstheme="minorBidi"/>
                  <w:i/>
                  <w:iCs/>
                  <w:sz w:val="22"/>
                  <w:szCs w:val="22"/>
                  <w:lang w:eastAsia="en-US"/>
                </w:rPr>
                <w:t>5</w:t>
              </w:r>
            </w:ins>
            <w:r w:rsidRPr="00C822D6">
              <w:rPr>
                <w:rFonts w:asciiTheme="minorHAnsi" w:eastAsiaTheme="minorHAnsi" w:hAnsiTheme="minorHAnsi" w:cstheme="minorBidi"/>
                <w:i/>
                <w:iCs/>
                <w:sz w:val="22"/>
                <w:szCs w:val="22"/>
                <w:lang w:eastAsia="en-US"/>
              </w:rPr>
              <w:t>.</w:t>
            </w:r>
            <w:r w:rsidRPr="00C822D6">
              <w:rPr>
                <w:rFonts w:asciiTheme="minorHAnsi" w:eastAsiaTheme="minorHAnsi" w:hAnsiTheme="minorHAnsi" w:cstheme="minorBidi"/>
                <w:sz w:val="22"/>
                <w:szCs w:val="22"/>
                <w:lang w:eastAsia="en-US"/>
              </w:rPr>
              <w:t> Klimapåvirkningen fra materialer opgøres i forhold til etagearealet som opgjort ifølge § 455, med følgende modifikationer:</w:t>
            </w:r>
          </w:p>
          <w:p w14:paraId="4D0CDEF1" w14:textId="52A0859F" w:rsidR="00DC5357" w:rsidRDefault="00DC5357" w:rsidP="006E5CAD">
            <w:pPr>
              <w:pStyle w:val="NormalWeb"/>
              <w:numPr>
                <w:ilvl w:val="0"/>
                <w:numId w:val="2"/>
              </w:numPr>
              <w:spacing w:before="0" w:beforeAutospacing="0"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Alle kælderarealer, affaldsrum i terrænniveau og sikringsrum medregnes.</w:t>
            </w:r>
          </w:p>
          <w:p w14:paraId="01D1A4D0" w14:textId="7B210271" w:rsidR="00DC5357" w:rsidDel="00030FB8" w:rsidRDefault="00DC5357" w:rsidP="006E5CAD">
            <w:pPr>
              <w:pStyle w:val="NormalWeb"/>
              <w:numPr>
                <w:ilvl w:val="0"/>
                <w:numId w:val="2"/>
              </w:numPr>
              <w:spacing w:before="0" w:beforeAutospacing="0" w:after="0" w:afterAutospacing="0"/>
              <w:rPr>
                <w:ins w:id="62" w:author="Mads Simonsen" w:date="2024-08-20T14:33:00Z"/>
                <w:del w:id="63" w:author="Frederik Schelle Hornnes" w:date="2024-08-22T11:26:00Z"/>
                <w:rFonts w:asciiTheme="minorHAnsi" w:eastAsiaTheme="minorHAnsi" w:hAnsiTheme="minorHAnsi" w:cstheme="minorBidi"/>
                <w:sz w:val="22"/>
                <w:szCs w:val="22"/>
                <w:lang w:eastAsia="en-US"/>
              </w:rPr>
            </w:pPr>
            <w:del w:id="64" w:author="Frederik Schelle Hornnes" w:date="2024-08-22T11:26:00Z">
              <w:r w:rsidRPr="00C822D6" w:rsidDel="00030FB8">
                <w:rPr>
                  <w:rFonts w:asciiTheme="minorHAnsi" w:eastAsiaTheme="minorHAnsi" w:hAnsiTheme="minorHAnsi" w:cstheme="minorBidi"/>
                  <w:sz w:val="22"/>
                  <w:szCs w:val="22"/>
                  <w:lang w:eastAsia="en-US"/>
                </w:rPr>
                <w:delText>Udvendige ramper, trapper, brandtrapper, altaner, altangange og lignende medregnes alene med 25 pct.</w:delText>
              </w:r>
            </w:del>
          </w:p>
          <w:p w14:paraId="30C5D3A6" w14:textId="6CB3092E" w:rsidR="009301E2" w:rsidRDefault="00B215B6" w:rsidP="006E5CAD">
            <w:pPr>
              <w:pStyle w:val="NormalWeb"/>
              <w:numPr>
                <w:ilvl w:val="0"/>
                <w:numId w:val="2"/>
              </w:numPr>
              <w:spacing w:before="0" w:beforeAutospacing="0" w:after="0" w:afterAutospacing="0"/>
              <w:rPr>
                <w:rFonts w:asciiTheme="minorHAnsi" w:eastAsiaTheme="minorHAnsi" w:hAnsiTheme="minorHAnsi" w:cstheme="minorBidi"/>
                <w:sz w:val="22"/>
                <w:szCs w:val="22"/>
                <w:lang w:eastAsia="en-US"/>
              </w:rPr>
            </w:pPr>
            <w:ins w:id="65" w:author="Frederik Schelle Hornnes" w:date="2024-09-11T10:44:00Z">
              <w:r>
                <w:rPr>
                  <w:rFonts w:asciiTheme="minorHAnsi" w:eastAsiaTheme="minorHAnsi" w:hAnsiTheme="minorHAnsi" w:cstheme="minorBidi"/>
                  <w:sz w:val="22"/>
                  <w:szCs w:val="22"/>
                  <w:lang w:eastAsia="en-US"/>
                </w:rPr>
                <w:t xml:space="preserve">Udestuer, altanlukninger og lignende medregnes alene med 50 pct. </w:t>
              </w:r>
            </w:ins>
          </w:p>
          <w:p w14:paraId="6D28D323" w14:textId="57DA4C3E" w:rsidR="00030FB8" w:rsidRDefault="00DC5357" w:rsidP="006E5CAD">
            <w:pPr>
              <w:pStyle w:val="NormalWeb"/>
              <w:numPr>
                <w:ilvl w:val="0"/>
                <w:numId w:val="2"/>
              </w:numPr>
              <w:spacing w:before="0" w:beforeAutospacing="0"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Integrerede garager til enfamiliehuse, rækkehuse og lignende medregnes alene med 50 pct.</w:t>
            </w:r>
          </w:p>
          <w:p w14:paraId="62AC6A32" w14:textId="2D1B6845" w:rsidR="00DC5357" w:rsidRDefault="00C43479" w:rsidP="006E5CAD">
            <w:pPr>
              <w:pStyle w:val="NormalWeb"/>
              <w:numPr>
                <w:ilvl w:val="0"/>
                <w:numId w:val="2"/>
              </w:numPr>
              <w:spacing w:before="0" w:beforeAutospacing="0" w:after="0" w:afterAutospacing="0"/>
              <w:rPr>
                <w:rFonts w:asciiTheme="minorHAnsi" w:eastAsiaTheme="minorHAnsi" w:hAnsiTheme="minorHAnsi" w:cstheme="minorBidi"/>
                <w:sz w:val="22"/>
                <w:szCs w:val="22"/>
                <w:lang w:eastAsia="en-US"/>
              </w:rPr>
            </w:pPr>
            <w:ins w:id="66" w:author="Frederik Schelle Hornnes" w:date="2024-09-11T11:03:00Z">
              <w:r>
                <w:rPr>
                  <w:rFonts w:asciiTheme="minorHAnsi" w:eastAsiaTheme="minorHAnsi" w:hAnsiTheme="minorHAnsi" w:cstheme="minorBidi"/>
                  <w:sz w:val="22"/>
                  <w:szCs w:val="22"/>
                  <w:lang w:eastAsia="en-US"/>
                </w:rPr>
                <w:t>Udvendige ramper</w:t>
              </w:r>
            </w:ins>
            <w:ins w:id="67" w:author="Frederik Schelle Hornnes" w:date="2024-09-11T11:04:00Z">
              <w:r>
                <w:rPr>
                  <w:rFonts w:asciiTheme="minorHAnsi" w:eastAsiaTheme="minorHAnsi" w:hAnsiTheme="minorHAnsi" w:cstheme="minorBidi"/>
                  <w:sz w:val="22"/>
                  <w:szCs w:val="22"/>
                  <w:lang w:eastAsia="en-US"/>
                </w:rPr>
                <w:t>, trapper, brandtrapper, altaner, altangange og lignende medregnes alene med 25 pct</w:t>
              </w:r>
            </w:ins>
            <w:r w:rsidR="00030FB8">
              <w:rPr>
                <w:rFonts w:asciiTheme="minorHAnsi" w:eastAsiaTheme="minorHAnsi" w:hAnsiTheme="minorHAnsi" w:cstheme="minorBidi"/>
                <w:sz w:val="22"/>
                <w:szCs w:val="22"/>
                <w:lang w:eastAsia="en-US"/>
              </w:rPr>
              <w:t xml:space="preserve">. </w:t>
            </w:r>
          </w:p>
          <w:p w14:paraId="0B72E792" w14:textId="0C030A0A" w:rsidR="00DC5357" w:rsidRDefault="00DC5357" w:rsidP="006E5CAD">
            <w:pPr>
              <w:pStyle w:val="NormalWeb"/>
              <w:numPr>
                <w:ilvl w:val="0"/>
                <w:numId w:val="2"/>
              </w:numPr>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Integrerede carporte, udhuse, overdækninger, skure og lignende medregnes alene med 25 pct.</w:t>
            </w:r>
          </w:p>
          <w:p w14:paraId="522A89A1" w14:textId="6BA4DD93" w:rsidR="00DC5357" w:rsidRDefault="00DC5357" w:rsidP="006E5CAD">
            <w:pPr>
              <w:pStyle w:val="NormalWeb"/>
              <w:numPr>
                <w:ilvl w:val="0"/>
                <w:numId w:val="2"/>
              </w:numPr>
              <w:spacing w:before="0" w:beforeAutospacing="0"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Walk-on-ceilings og lignende medregnes alene med 25 pct.</w:t>
            </w:r>
          </w:p>
          <w:p w14:paraId="44EECB2A" w14:textId="77777777" w:rsidR="00DC5357" w:rsidRPr="00C822D6" w:rsidRDefault="00DC5357" w:rsidP="006E5CAD">
            <w:pPr>
              <w:pStyle w:val="NormalWeb"/>
              <w:numPr>
                <w:ilvl w:val="0"/>
                <w:numId w:val="2"/>
              </w:numPr>
              <w:spacing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Garager og carporte, der ikke er integrerede i den primære bebyggelse, samt udhuse, hønsehuse, drivhuse, overdækkede terrasser, udnyttede tagflader og lignende medtages ikke.</w:t>
            </w:r>
          </w:p>
          <w:p w14:paraId="17F4F6C2" w14:textId="77777777" w:rsidR="00DC5357" w:rsidRDefault="00DC5357" w:rsidP="006E5CAD"/>
        </w:tc>
        <w:tc>
          <w:tcPr>
            <w:tcW w:w="4819" w:type="dxa"/>
          </w:tcPr>
          <w:p w14:paraId="4C6ADEA5" w14:textId="03B21E7B" w:rsidR="00DF5D04" w:rsidRDefault="005A1254" w:rsidP="006E5CAD">
            <w:r>
              <w:t>Til stk. 3</w:t>
            </w:r>
            <w:r w:rsidR="000F34C8">
              <w:t xml:space="preserve"> (nu stk. 5)</w:t>
            </w:r>
            <w:r>
              <w:t xml:space="preserve"> er foretaget visse præciseringer. For det første er nr. 2 blevet til nr. 4</w:t>
            </w:r>
            <w:r w:rsidR="00484771">
              <w:t xml:space="preserve"> for at skabe en bedre struktur</w:t>
            </w:r>
            <w:r>
              <w:t xml:space="preserve">. </w:t>
            </w:r>
          </w:p>
          <w:p w14:paraId="165CDDB5" w14:textId="77777777" w:rsidR="00DF5D04" w:rsidRDefault="00DF5D04" w:rsidP="006E5CAD"/>
          <w:p w14:paraId="55E86B0A" w14:textId="3AEC4D43" w:rsidR="00DC5357" w:rsidRDefault="00484771" w:rsidP="006E5CAD">
            <w:r>
              <w:t xml:space="preserve">Derudover </w:t>
            </w:r>
            <w:r w:rsidR="005A1254">
              <w:t>er indskrevet en præcisering for udestuer, altanlukninger og lignende.</w:t>
            </w:r>
            <w:r w:rsidR="008B2127">
              <w:t xml:space="preserve"> Dette er ikke relateret til aftalen</w:t>
            </w:r>
            <w:r w:rsidR="00A1130C">
              <w:t>,</w:t>
            </w:r>
            <w:r w:rsidR="008B2127">
              <w:t xml:space="preserve"> men har mere redaktionelt afklarende karakter.</w:t>
            </w:r>
          </w:p>
          <w:p w14:paraId="2BAB248E" w14:textId="570780E3" w:rsidR="005A1254" w:rsidRDefault="005A1254" w:rsidP="006E5CAD"/>
        </w:tc>
        <w:tc>
          <w:tcPr>
            <w:tcW w:w="4915" w:type="dxa"/>
          </w:tcPr>
          <w:p w14:paraId="5FA61847" w14:textId="77777777" w:rsidR="00DC5357" w:rsidRDefault="00DC5357" w:rsidP="006E5CAD"/>
        </w:tc>
      </w:tr>
      <w:tr w:rsidR="00DC5357" w14:paraId="769C449A" w14:textId="77777777" w:rsidTr="006E5CAD">
        <w:tc>
          <w:tcPr>
            <w:tcW w:w="6091" w:type="dxa"/>
            <w:gridSpan w:val="3"/>
          </w:tcPr>
          <w:p w14:paraId="111A10FE" w14:textId="1278C97E" w:rsidR="00DC5357" w:rsidRDefault="00DC5357" w:rsidP="006E5CAD">
            <w:r w:rsidRPr="00C822D6">
              <w:rPr>
                <w:i/>
                <w:iCs/>
              </w:rPr>
              <w:t xml:space="preserve">Stk. </w:t>
            </w:r>
            <w:ins w:id="68" w:author="Frederik Schelle Hornnes" w:date="2024-09-11T10:47:00Z">
              <w:r w:rsidR="00664B75">
                <w:rPr>
                  <w:i/>
                  <w:iCs/>
                </w:rPr>
                <w:t>6</w:t>
              </w:r>
            </w:ins>
            <w:r w:rsidR="006216E1">
              <w:rPr>
                <w:i/>
                <w:iCs/>
              </w:rPr>
              <w:t>.</w:t>
            </w:r>
            <w:del w:id="69" w:author="Frederik Schelle Hornnes" w:date="2024-09-11T10:47:00Z">
              <w:r w:rsidRPr="00C822D6" w:rsidDel="00664B75">
                <w:rPr>
                  <w:i/>
                  <w:iCs/>
                </w:rPr>
                <w:delText>4</w:delText>
              </w:r>
              <w:r w:rsidRPr="00C822D6" w:rsidDel="00664B75">
                <w:delText>.</w:delText>
              </w:r>
            </w:del>
            <w:r w:rsidRPr="00C822D6">
              <w:t xml:space="preserve"> I beregningen af klimapåvirkningen fra materialer indgår de dele af bygningen, som nærmere afgrænset i oversigten over bygningsdele i </w:t>
            </w:r>
            <w:hyperlink r:id="rId9" w:anchor="e53ebfa8-1dea-4737-aa53-69c8a848b30c" w:tgtFrame="_blank" w:history="1">
              <w:r w:rsidRPr="00C822D6">
                <w:t>bilag 2, tabel 6</w:t>
              </w:r>
            </w:hyperlink>
            <w:r w:rsidRPr="00C822D6">
              <w:t>.</w:t>
            </w:r>
          </w:p>
        </w:tc>
        <w:tc>
          <w:tcPr>
            <w:tcW w:w="4819" w:type="dxa"/>
          </w:tcPr>
          <w:p w14:paraId="300A8FDB" w14:textId="77777777" w:rsidR="00DC5357" w:rsidRDefault="00DC5357" w:rsidP="006E5CAD"/>
        </w:tc>
        <w:tc>
          <w:tcPr>
            <w:tcW w:w="4915" w:type="dxa"/>
          </w:tcPr>
          <w:p w14:paraId="203D9C27" w14:textId="77777777" w:rsidR="00DC5357" w:rsidRDefault="00DC5357" w:rsidP="006E5CAD"/>
        </w:tc>
      </w:tr>
      <w:tr w:rsidR="00DC5357" w14:paraId="78591421" w14:textId="77777777" w:rsidTr="006E5CAD">
        <w:trPr>
          <w:trHeight w:val="3010"/>
        </w:trPr>
        <w:tc>
          <w:tcPr>
            <w:tcW w:w="6091" w:type="dxa"/>
            <w:gridSpan w:val="3"/>
          </w:tcPr>
          <w:p w14:paraId="6400D03D" w14:textId="24714D71" w:rsidR="00F75E43" w:rsidRDefault="00DC5357" w:rsidP="006E5CAD">
            <w:r w:rsidRPr="00C822D6">
              <w:rPr>
                <w:i/>
                <w:iCs/>
              </w:rPr>
              <w:t xml:space="preserve">Stk. </w:t>
            </w:r>
            <w:ins w:id="70" w:author="Frederik Schelle Hornnes" w:date="2024-09-11T10:48:00Z">
              <w:r w:rsidR="00664B75">
                <w:rPr>
                  <w:i/>
                  <w:iCs/>
                </w:rPr>
                <w:t>7.</w:t>
              </w:r>
            </w:ins>
            <w:ins w:id="71" w:author="Frederik Schelle Hornnes" w:date="2024-09-11T10:49:00Z">
              <w:r w:rsidR="00664B75">
                <w:rPr>
                  <w:i/>
                  <w:iCs/>
                </w:rPr>
                <w:t xml:space="preserve"> </w:t>
              </w:r>
            </w:ins>
            <w:del w:id="72" w:author="Frederik Schelle Hornnes" w:date="2024-09-11T10:48:00Z">
              <w:r w:rsidRPr="00C822D6" w:rsidDel="00664B75">
                <w:rPr>
                  <w:i/>
                  <w:iCs/>
                </w:rPr>
                <w:delText>5</w:delText>
              </w:r>
              <w:r w:rsidRPr="00C822D6" w:rsidDel="00664B75">
                <w:delText xml:space="preserve">. </w:delText>
              </w:r>
            </w:del>
            <w:r w:rsidRPr="00C822D6">
              <w:t xml:space="preserve">Ved beregning af klimapåvirkning fra materialer </w:t>
            </w:r>
            <w:ins w:id="73" w:author="Frederik Schelle Hornnes" w:date="2024-09-11T10:49:00Z">
              <w:r w:rsidR="00664B75">
                <w:t>(i modul A1-A3 og modul C3-C4)</w:t>
              </w:r>
            </w:ins>
            <w:ins w:id="74" w:author="Johan Vestergaard Paulsen" w:date="2024-07-18T10:53:00Z">
              <w:r w:rsidR="00F92F74">
                <w:t xml:space="preserve"> </w:t>
              </w:r>
            </w:ins>
            <w:r w:rsidRPr="00C822D6">
              <w:t>anvendes det generiske datagrundlag i </w:t>
            </w:r>
            <w:hyperlink r:id="rId10" w:anchor="787e83a6-b7d9-4a83-a4be-37574156daef" w:tgtFrame="_blank" w:history="1">
              <w:r w:rsidRPr="00C822D6">
                <w:t>bilag 2, tabel 7</w:t>
              </w:r>
            </w:hyperlink>
            <w:r w:rsidR="00F75E43">
              <w:t>.</w:t>
            </w:r>
            <w:r w:rsidR="008F32DC">
              <w:t xml:space="preserve"> </w:t>
            </w:r>
            <w:ins w:id="75" w:author="Frederik Schelle Hornnes" w:date="2024-09-18T09:30:00Z">
              <w:r w:rsidR="001D354F">
                <w:t xml:space="preserve">Ved beregning af klimapåvirkning for </w:t>
              </w:r>
            </w:ins>
            <w:ins w:id="76" w:author="Frederik Schelle Hornnes" w:date="2024-09-11T10:50:00Z">
              <w:r w:rsidR="00664B75">
                <w:rPr>
                  <w:iCs/>
                </w:rPr>
                <w:t xml:space="preserve">behandling af byggeaffald fra byggeprocessen (i modul A5), bortset fra affaldets transport, </w:t>
              </w:r>
              <w:r w:rsidR="00664B75" w:rsidRPr="00C822D6">
                <w:t>anvendes det generiske datagrundlag i </w:t>
              </w:r>
              <w:r w:rsidR="00664B75">
                <w:fldChar w:fldCharType="begin"/>
              </w:r>
              <w:r w:rsidR="00664B75">
                <w:instrText xml:space="preserve"> HYPERLINK "https://bygningsreglementet.dk/Bilag/B2/Bilag_2/Tabel_7" \l "787e83a6-b7d9-4a83-a4be-37574156daef" \t "_blank" </w:instrText>
              </w:r>
              <w:r w:rsidR="00664B75">
                <w:fldChar w:fldCharType="separate"/>
              </w:r>
              <w:r w:rsidR="00664B75" w:rsidRPr="00C822D6">
                <w:t xml:space="preserve">bilag 2, tabel </w:t>
              </w:r>
              <w:r w:rsidR="00664B75">
                <w:fldChar w:fldCharType="end"/>
              </w:r>
              <w:r w:rsidR="00664B75">
                <w:t>11</w:t>
              </w:r>
            </w:ins>
            <w:ins w:id="77" w:author="Johan Vestergaard Paulsen" w:date="2024-07-18T11:10:00Z">
              <w:r w:rsidR="00F75E43">
                <w:rPr>
                  <w:rFonts w:ascii="Calibri" w:hAnsi="Calibri" w:cs="Calibri"/>
                </w:rPr>
                <w:t>.</w:t>
              </w:r>
            </w:ins>
            <w:del w:id="78" w:author="Frederik Schelle Hornnes" w:date="2024-09-11T10:50:00Z">
              <w:r w:rsidRPr="00C822D6" w:rsidDel="00664B75">
                <w:delText>eller</w:delText>
              </w:r>
            </w:del>
            <w:r w:rsidRPr="00C822D6">
              <w:t xml:space="preserve"> </w:t>
            </w:r>
            <w:ins w:id="79" w:author="Frederik Schelle Hornnes" w:date="2024-09-11T10:50:00Z">
              <w:r w:rsidR="00664B75">
                <w:t>Alternativt til tabel 7 og tabel 11 kan anvendes</w:t>
              </w:r>
              <w:r w:rsidR="00664B75" w:rsidDel="00664B75">
                <w:t xml:space="preserve"> </w:t>
              </w:r>
            </w:ins>
            <w:r w:rsidRPr="00C822D6">
              <w:t xml:space="preserve">data fra miljøvaredeklarationer, jf. stk. </w:t>
            </w:r>
            <w:ins w:id="80" w:author="Frederik Schelle Hornnes" w:date="2024-09-11T10:50:00Z">
              <w:r w:rsidR="00664B75">
                <w:t>8</w:t>
              </w:r>
            </w:ins>
            <w:del w:id="81" w:author="Frederik Schelle Hornnes" w:date="2024-09-11T10:51:00Z">
              <w:r w:rsidRPr="00C822D6" w:rsidDel="00664B75">
                <w:delText>6</w:delText>
              </w:r>
            </w:del>
            <w:r w:rsidRPr="00C822D6">
              <w:t>.</w:t>
            </w:r>
            <w:ins w:id="82" w:author="Johan Vestergaard Paulsen" w:date="2024-07-18T10:54:00Z">
              <w:r w:rsidR="00F92F74">
                <w:t xml:space="preserve"> </w:t>
              </w:r>
            </w:ins>
          </w:p>
        </w:tc>
        <w:tc>
          <w:tcPr>
            <w:tcW w:w="4819" w:type="dxa"/>
          </w:tcPr>
          <w:p w14:paraId="115040F9" w14:textId="3031DCCC" w:rsidR="00167269" w:rsidRDefault="00167269" w:rsidP="006E5CAD">
            <w:r>
              <w:t xml:space="preserve">Det generiske datagrundlag i bilag 2, tabel 7 kan fortsat anvendes ved beregning af klimapåvirkning fra materialer. </w:t>
            </w:r>
          </w:p>
          <w:p w14:paraId="03F0546E" w14:textId="35E3BD07" w:rsidR="00167269" w:rsidRDefault="00167269" w:rsidP="006E5CAD"/>
          <w:p w14:paraId="75AA9F9E" w14:textId="3C54ED4F" w:rsidR="00167269" w:rsidRDefault="00167269" w:rsidP="006E5CAD">
            <w:r>
              <w:t xml:space="preserve">Til at beregne klimapåvirkningen ifbm. behandling af byggeaffald fra byggeprocessen i modul A5, er der udviklet nye generiske data, som kan anvendes. Disse fremgår i bilag 2, tabel 11. </w:t>
            </w:r>
          </w:p>
          <w:p w14:paraId="01210D37" w14:textId="77777777" w:rsidR="00167269" w:rsidRDefault="00167269" w:rsidP="006E5CAD"/>
          <w:p w14:paraId="598586E1" w14:textId="2C34453D" w:rsidR="008B2127" w:rsidRDefault="001F76E1" w:rsidP="006E5CAD">
            <w:r>
              <w:t>Liges</w:t>
            </w:r>
            <w:r w:rsidR="00FB2C0C">
              <w:t>om med det generiske datasæt i tabel 7 er det forudsat at man kender mængden af materiale</w:t>
            </w:r>
            <w:r w:rsidR="00167269">
              <w:t>t</w:t>
            </w:r>
            <w:r w:rsidR="00861D51">
              <w:t xml:space="preserve"> (byggeaffaldet)</w:t>
            </w:r>
            <w:r w:rsidR="00FB2C0C">
              <w:t xml:space="preserve">, som så ganges op med </w:t>
            </w:r>
            <w:r w:rsidR="00EE3523">
              <w:t>værdien fra tabel</w:t>
            </w:r>
            <w:r w:rsidR="00167269">
              <w:t xml:space="preserve"> 11</w:t>
            </w:r>
            <w:r w:rsidR="00EE3523">
              <w:t xml:space="preserve">. </w:t>
            </w:r>
            <w:r w:rsidR="008B2127">
              <w:t xml:space="preserve">Mængden af </w:t>
            </w:r>
            <w:r w:rsidR="00861D51">
              <w:t>byggeaffald</w:t>
            </w:r>
            <w:r w:rsidR="008B2127">
              <w:t xml:space="preserve"> forudsættes at kunne svare til de mængder, der indvejes af affaldsbehandlingsanlægget når containere afhentes</w:t>
            </w:r>
            <w:r w:rsidR="00861D51">
              <w:t>, og derfor at det er kendte data.</w:t>
            </w:r>
          </w:p>
          <w:p w14:paraId="3484210D" w14:textId="12091C55" w:rsidR="008B2127" w:rsidRDefault="008B2127" w:rsidP="006E5CAD"/>
          <w:p w14:paraId="290FE2F5" w14:textId="45A6A11B" w:rsidR="00FB2C0C" w:rsidRPr="00EE3523" w:rsidRDefault="00EE3523" w:rsidP="006E5CAD">
            <w:r>
              <w:t xml:space="preserve">Lige som for tabel 7 kan der i stedet for tabel 11 anvendes </w:t>
            </w:r>
            <w:r w:rsidR="00167269">
              <w:t xml:space="preserve">miljøvaredeklarationer </w:t>
            </w:r>
            <w:r>
              <w:t>for byggeaffaldets udledning</w:t>
            </w:r>
            <w:r w:rsidR="00FB2C0C" w:rsidRPr="00FB2C0C">
              <w:rPr>
                <w:iCs/>
              </w:rPr>
              <w:t>.</w:t>
            </w:r>
            <w:r w:rsidR="00861D51">
              <w:rPr>
                <w:iCs/>
              </w:rPr>
              <w:t xml:space="preserve"> Det forudsættes dog i så fald, at man kan relatere </w:t>
            </w:r>
            <w:r w:rsidR="00167269">
              <w:rPr>
                <w:iCs/>
              </w:rPr>
              <w:t xml:space="preserve">miljøvaredeklarationen </w:t>
            </w:r>
            <w:r w:rsidR="00861D51">
              <w:rPr>
                <w:iCs/>
              </w:rPr>
              <w:t xml:space="preserve">til </w:t>
            </w:r>
            <w:r w:rsidR="00861D51">
              <w:rPr>
                <w:iCs/>
              </w:rPr>
              <w:lastRenderedPageBreak/>
              <w:t>en bestemt mængde af det pågældende produkt som affald.</w:t>
            </w:r>
          </w:p>
          <w:p w14:paraId="0E419D96" w14:textId="4C5AF1F5" w:rsidR="00FB2C0C" w:rsidRDefault="00FB2C0C" w:rsidP="006E5CAD"/>
        </w:tc>
        <w:tc>
          <w:tcPr>
            <w:tcW w:w="4915" w:type="dxa"/>
          </w:tcPr>
          <w:p w14:paraId="3E08AA72" w14:textId="7D04F31D" w:rsidR="00DC5357" w:rsidDel="00167269" w:rsidRDefault="00DC5357" w:rsidP="006E5CAD">
            <w:pPr>
              <w:rPr>
                <w:del w:id="83" w:author="Frederik Schelle Hornnes" w:date="2024-09-17T20:16:00Z"/>
              </w:rPr>
            </w:pPr>
          </w:p>
          <w:p w14:paraId="06474CC7" w14:textId="082955B7" w:rsidR="00FB2C0C" w:rsidRDefault="00FB2C0C" w:rsidP="006E5CAD"/>
        </w:tc>
      </w:tr>
      <w:tr w:rsidR="00DC5357" w14:paraId="1A760660" w14:textId="77777777" w:rsidTr="006E5CAD">
        <w:tc>
          <w:tcPr>
            <w:tcW w:w="6091" w:type="dxa"/>
            <w:gridSpan w:val="3"/>
          </w:tcPr>
          <w:p w14:paraId="0C662BC7" w14:textId="0E1116D7" w:rsidR="00DC5357" w:rsidRDefault="00DC5357" w:rsidP="006E5CAD">
            <w:r w:rsidRPr="00C822D6">
              <w:rPr>
                <w:i/>
                <w:iCs/>
              </w:rPr>
              <w:t xml:space="preserve">Stk. </w:t>
            </w:r>
            <w:ins w:id="84" w:author="Frederik Schelle Hornnes" w:date="2024-09-11T10:51:00Z">
              <w:r w:rsidR="003804E4">
                <w:rPr>
                  <w:iCs/>
                </w:rPr>
                <w:t>8.</w:t>
              </w:r>
            </w:ins>
            <w:ins w:id="85" w:author="Frederik Schelle Hornnes" w:date="2024-09-11T10:52:00Z">
              <w:r w:rsidR="003804E4" w:rsidDel="003804E4">
                <w:t xml:space="preserve"> </w:t>
              </w:r>
            </w:ins>
            <w:del w:id="86" w:author="Frederik Schelle Hornnes" w:date="2024-09-11T10:52:00Z">
              <w:r w:rsidRPr="00C822D6" w:rsidDel="003804E4">
                <w:rPr>
                  <w:i/>
                  <w:iCs/>
                </w:rPr>
                <w:delText>6</w:delText>
              </w:r>
              <w:r w:rsidRPr="00C822D6" w:rsidDel="003804E4">
                <w:delText xml:space="preserve">. </w:delText>
              </w:r>
            </w:del>
            <w:r w:rsidRPr="00C822D6">
              <w:t>Anvendte miljøvaredeklarationer skal være relevante og gyldige samt udført i henhold til DS/EN15804 Bæredygtighed inden for byggeri og anlæg - Miljøvaredeklarationer – Grundlæggende regler for produktkategorien byggevarer. Miljøvaredeklarationer kan være projektspecifikke, produktspecifikke eller repræsentere et gennemsnit for en bestemt produkttype.</w:t>
            </w:r>
          </w:p>
        </w:tc>
        <w:tc>
          <w:tcPr>
            <w:tcW w:w="4819" w:type="dxa"/>
          </w:tcPr>
          <w:p w14:paraId="46AA3973" w14:textId="77777777" w:rsidR="00DC5357" w:rsidRDefault="00DC5357" w:rsidP="006E5CAD"/>
        </w:tc>
        <w:tc>
          <w:tcPr>
            <w:tcW w:w="4915" w:type="dxa"/>
          </w:tcPr>
          <w:p w14:paraId="0B6AC78C" w14:textId="77777777" w:rsidR="00DC5357" w:rsidRDefault="00DC5357" w:rsidP="006E5CAD"/>
        </w:tc>
      </w:tr>
      <w:tr w:rsidR="005E1EB1" w14:paraId="44025852" w14:textId="77777777" w:rsidTr="006E5CAD">
        <w:tc>
          <w:tcPr>
            <w:tcW w:w="6091" w:type="dxa"/>
            <w:gridSpan w:val="3"/>
          </w:tcPr>
          <w:p w14:paraId="6F649EC2" w14:textId="77777777" w:rsidR="003804E4" w:rsidRDefault="003804E4" w:rsidP="006E5CAD">
            <w:pPr>
              <w:rPr>
                <w:ins w:id="87" w:author="Frederik Schelle Hornnes" w:date="2024-09-11T10:52:00Z"/>
                <w:rFonts w:ascii="Calibri" w:hAnsi="Calibri" w:cs="Calibri"/>
              </w:rPr>
            </w:pPr>
            <w:ins w:id="88" w:author="Frederik Schelle Hornnes" w:date="2024-09-11T10:52:00Z">
              <w:r>
                <w:rPr>
                  <w:rFonts w:ascii="Calibri" w:hAnsi="Calibri" w:cs="Calibri"/>
                </w:rPr>
                <w:t xml:space="preserve">Stk. 9. </w:t>
              </w:r>
            </w:ins>
          </w:p>
          <w:p w14:paraId="022B69FF" w14:textId="77777777" w:rsidR="003804E4" w:rsidRDefault="003804E4" w:rsidP="006E5CAD">
            <w:pPr>
              <w:rPr>
                <w:ins w:id="89" w:author="Frederik Schelle Hornnes" w:date="2024-09-11T10:52:00Z"/>
                <w:rFonts w:ascii="Calibri" w:hAnsi="Calibri" w:cs="Calibri"/>
              </w:rPr>
            </w:pPr>
            <w:ins w:id="90" w:author="Frederik Schelle Hornnes" w:date="2024-09-11T10:52:00Z">
              <w:r>
                <w:rPr>
                  <w:rFonts w:ascii="Calibri" w:hAnsi="Calibri" w:cs="Calibri"/>
                </w:rPr>
                <w:t xml:space="preserve">Klimapåvirkning fra de dele af byggeprocessen, som omhandler energiforbrug og transport (i modul A4 og A5), beregnes ud fra de principper og tabelværdier, som er fastlagt i bilag 2, tabel 10. </w:t>
              </w:r>
            </w:ins>
          </w:p>
          <w:p w14:paraId="4F879DCE" w14:textId="1350CE37" w:rsidR="009C1609" w:rsidRDefault="009C1609" w:rsidP="006E5CAD">
            <w:pPr>
              <w:rPr>
                <w:ins w:id="91" w:author="Johan Vestergaard Paulsen" w:date="2024-08-02T11:58:00Z"/>
                <w:rFonts w:ascii="Calibri" w:hAnsi="Calibri" w:cs="Calibri"/>
              </w:rPr>
            </w:pPr>
          </w:p>
          <w:p w14:paraId="3C1C8BFA" w14:textId="2BB0FBB4" w:rsidR="00DB4BD1" w:rsidRDefault="00DB4BD1" w:rsidP="006E5CAD">
            <w:pPr>
              <w:rPr>
                <w:rFonts w:ascii="Calibri" w:hAnsi="Calibri" w:cs="Calibri"/>
              </w:rPr>
            </w:pPr>
          </w:p>
          <w:p w14:paraId="3FB4E6CE" w14:textId="1A075271" w:rsidR="001F76E1" w:rsidRDefault="001F76E1" w:rsidP="006E5CAD">
            <w:pPr>
              <w:rPr>
                <w:rFonts w:ascii="Calibri" w:hAnsi="Calibri" w:cs="Calibri"/>
              </w:rPr>
            </w:pPr>
          </w:p>
          <w:p w14:paraId="25C4C43C" w14:textId="30D81810" w:rsidR="009375BF" w:rsidRPr="00C822D6" w:rsidRDefault="009375BF" w:rsidP="006E5CAD">
            <w:pPr>
              <w:rPr>
                <w:i/>
                <w:iCs/>
              </w:rPr>
            </w:pPr>
          </w:p>
        </w:tc>
        <w:tc>
          <w:tcPr>
            <w:tcW w:w="4819" w:type="dxa"/>
          </w:tcPr>
          <w:p w14:paraId="40313454" w14:textId="1ECB1D1A" w:rsidR="00517208" w:rsidRDefault="0060362F" w:rsidP="006E5CAD">
            <w:r>
              <w:t xml:space="preserve">Til at beregne </w:t>
            </w:r>
            <w:r>
              <w:rPr>
                <w:rFonts w:ascii="Calibri" w:hAnsi="Calibri" w:cs="Calibri"/>
              </w:rPr>
              <w:t xml:space="preserve">klimapåvirkning fra de dele af byggeprocessen, som omhandler energiforbrug og transport (i modul A4 og A5) er </w:t>
            </w:r>
            <w:r>
              <w:t>d</w:t>
            </w:r>
            <w:r w:rsidR="00BA280A">
              <w:t>er opstille</w:t>
            </w:r>
            <w:r>
              <w:t>t</w:t>
            </w:r>
            <w:r w:rsidR="00BA280A">
              <w:t xml:space="preserve"> </w:t>
            </w:r>
            <w:r>
              <w:t xml:space="preserve">nogle </w:t>
            </w:r>
            <w:r w:rsidR="00BA280A">
              <w:t>generelle principper</w:t>
            </w:r>
            <w:r>
              <w:t xml:space="preserve"> i tabel 10.</w:t>
            </w:r>
            <w:r w:rsidR="00861D51">
              <w:t xml:space="preserve"> Disse principper er nødvendige præciseringer, da</w:t>
            </w:r>
            <w:r>
              <w:t xml:space="preserve"> den europæiske standards (EN15978)</w:t>
            </w:r>
            <w:r w:rsidR="00507AA7">
              <w:t xml:space="preserve"> </w:t>
            </w:r>
            <w:r w:rsidR="00861D51">
              <w:t xml:space="preserve">rammer </w:t>
            </w:r>
            <w:r w:rsidR="00BF1D9C">
              <w:t>ikke er tilstrækkelig tydelig</w:t>
            </w:r>
            <w:r w:rsidR="00861D51">
              <w:t xml:space="preserve"> på det punkt.</w:t>
            </w:r>
          </w:p>
          <w:p w14:paraId="5170A1E8" w14:textId="77777777" w:rsidR="00517208" w:rsidRDefault="00517208" w:rsidP="006E5CAD"/>
          <w:p w14:paraId="676298CC" w14:textId="308C9427" w:rsidR="00BA280A" w:rsidRDefault="00517208" w:rsidP="006E5CAD">
            <w:r>
              <w:t xml:space="preserve">Energiforbruget fra byggepladsen skal som udgangspunkt beregnes på baggrund af </w:t>
            </w:r>
            <w:r w:rsidR="00DD46F6">
              <w:t>en opgørelse af forbrug</w:t>
            </w:r>
            <w:r w:rsidR="00861D51">
              <w:t xml:space="preserve">. </w:t>
            </w:r>
            <w:r w:rsidR="0060362F">
              <w:t xml:space="preserve">Forbruget kobles herefter med </w:t>
            </w:r>
            <w:r>
              <w:t>emissio</w:t>
            </w:r>
            <w:r w:rsidR="00861D51">
              <w:t>nsfaktorerne i tabel 8.1 og 8.2, hvorefter klimapåvirkningen kendes.</w:t>
            </w:r>
            <w:r w:rsidR="0060362F">
              <w:t xml:space="preserve"> Dette er beskrevet under tabel 10. </w:t>
            </w:r>
          </w:p>
          <w:p w14:paraId="4DC5B753" w14:textId="3516C810" w:rsidR="00861D51" w:rsidRDefault="00861D51" w:rsidP="006E5CAD"/>
          <w:p w14:paraId="4605F0A5" w14:textId="39E2FEC4" w:rsidR="00861D51" w:rsidRDefault="00861D51" w:rsidP="006E5CAD">
            <w:r>
              <w:t>Principperne i tabel 10 beskriver også nærmere, hvordan forbruget forudsættes opgjort, ligesom tabel 10 indeholder visse alternativer (standardværdier).</w:t>
            </w:r>
          </w:p>
          <w:p w14:paraId="08A907E5" w14:textId="1A3E14CF" w:rsidR="005E1EB1" w:rsidRDefault="005E1EB1" w:rsidP="006E5CAD"/>
        </w:tc>
        <w:tc>
          <w:tcPr>
            <w:tcW w:w="4915" w:type="dxa"/>
          </w:tcPr>
          <w:p w14:paraId="22C7577B" w14:textId="77777777" w:rsidR="000C4EB2" w:rsidRDefault="000C4EB2" w:rsidP="006E5CAD">
            <w:pPr>
              <w:rPr>
                <w:i/>
                <w:iCs/>
              </w:rPr>
            </w:pPr>
          </w:p>
          <w:p w14:paraId="208327F8" w14:textId="77777777" w:rsidR="000C4EB2" w:rsidRDefault="000C4EB2" w:rsidP="006E5CAD">
            <w:pPr>
              <w:rPr>
                <w:iCs/>
              </w:rPr>
            </w:pPr>
          </w:p>
          <w:p w14:paraId="62A1081E" w14:textId="7772CECB" w:rsidR="000C4EB2" w:rsidRPr="00FD61B4" w:rsidRDefault="000C4EB2" w:rsidP="006E5CAD">
            <w:pPr>
              <w:autoSpaceDE w:val="0"/>
              <w:autoSpaceDN w:val="0"/>
              <w:adjustRightInd w:val="0"/>
              <w:spacing w:line="276" w:lineRule="auto"/>
              <w:rPr>
                <w:rFonts w:ascii="Calibri" w:hAnsi="Calibri" w:cs="Calibri"/>
              </w:rPr>
            </w:pPr>
          </w:p>
          <w:p w14:paraId="0DE0FD94" w14:textId="1B456608" w:rsidR="000E15AD" w:rsidRPr="005D1949" w:rsidRDefault="000E15AD" w:rsidP="006E5CAD">
            <w:pPr>
              <w:autoSpaceDE w:val="0"/>
              <w:autoSpaceDN w:val="0"/>
              <w:adjustRightInd w:val="0"/>
              <w:spacing w:line="276" w:lineRule="auto"/>
              <w:rPr>
                <w:i/>
                <w:iCs/>
              </w:rPr>
            </w:pPr>
          </w:p>
          <w:p w14:paraId="0B6CE1D9" w14:textId="3390EAD6" w:rsidR="000C4EB2" w:rsidRPr="005D1949" w:rsidRDefault="000C4EB2" w:rsidP="006E5CAD">
            <w:pPr>
              <w:rPr>
                <w:i/>
                <w:iCs/>
              </w:rPr>
            </w:pPr>
          </w:p>
          <w:p w14:paraId="57A0845A" w14:textId="77777777" w:rsidR="005E1EB1" w:rsidRDefault="005E1EB1" w:rsidP="006E5CAD"/>
        </w:tc>
      </w:tr>
      <w:tr w:rsidR="004C55C4" w14:paraId="0FE7163B" w14:textId="77777777" w:rsidTr="006E5CAD">
        <w:tc>
          <w:tcPr>
            <w:tcW w:w="6091" w:type="dxa"/>
            <w:gridSpan w:val="3"/>
          </w:tcPr>
          <w:p w14:paraId="0A7E31AB" w14:textId="51A4A831" w:rsidR="003671E8" w:rsidRDefault="003671E8" w:rsidP="006E5CAD">
            <w:pPr>
              <w:rPr>
                <w:ins w:id="92" w:author="Frederik Schelle Hornnes" w:date="2024-09-09T10:47:00Z"/>
                <w:iCs/>
              </w:rPr>
            </w:pPr>
            <w:ins w:id="93" w:author="Frederik Schelle Hornnes" w:date="2024-09-09T10:47:00Z">
              <w:r>
                <w:rPr>
                  <w:i/>
                  <w:iCs/>
                </w:rPr>
                <w:t>Stk.</w:t>
              </w:r>
            </w:ins>
            <w:ins w:id="94" w:author="Anne-Katrine Heinsen Møller" w:date="2024-09-10T12:54:00Z">
              <w:r w:rsidR="006216E1">
                <w:rPr>
                  <w:i/>
                  <w:iCs/>
                </w:rPr>
                <w:t xml:space="preserve"> </w:t>
              </w:r>
            </w:ins>
            <w:ins w:id="95" w:author="Frederik Schelle Hornnes" w:date="2024-09-11T10:52:00Z">
              <w:r w:rsidR="008910EC">
                <w:rPr>
                  <w:i/>
                  <w:iCs/>
                </w:rPr>
                <w:t>10.</w:t>
              </w:r>
            </w:ins>
            <w:ins w:id="96" w:author="Frederik Schelle Hornnes" w:date="2024-09-09T10:47:00Z">
              <w:r>
                <w:rPr>
                  <w:i/>
                  <w:iCs/>
                </w:rPr>
                <w:t xml:space="preserve"> </w:t>
              </w:r>
              <w:r>
                <w:rPr>
                  <w:iCs/>
                </w:rPr>
                <w:t xml:space="preserve"> </w:t>
              </w:r>
            </w:ins>
          </w:p>
          <w:p w14:paraId="26442E50" w14:textId="77777777" w:rsidR="003671E8" w:rsidRDefault="003671E8" w:rsidP="006E5CAD">
            <w:pPr>
              <w:rPr>
                <w:ins w:id="97" w:author="Frederik Schelle Hornnes" w:date="2024-09-09T10:47:00Z"/>
                <w:iCs/>
              </w:rPr>
            </w:pPr>
            <w:ins w:id="98" w:author="Frederik Schelle Hornnes" w:date="2024-09-09T10:47:00Z">
              <w:r>
                <w:rPr>
                  <w:iCs/>
                </w:rPr>
                <w:t>Klimapåvirkning fra byggeprocessen beregnes med følgende modifikationer:</w:t>
              </w:r>
            </w:ins>
          </w:p>
          <w:p w14:paraId="20B16797" w14:textId="31CF8FF9" w:rsidR="003671E8" w:rsidRDefault="003671E8" w:rsidP="006E5CAD">
            <w:pPr>
              <w:pStyle w:val="Listeafsnit"/>
              <w:numPr>
                <w:ilvl w:val="0"/>
                <w:numId w:val="4"/>
              </w:numPr>
              <w:spacing w:after="160" w:line="259" w:lineRule="auto"/>
              <w:rPr>
                <w:ins w:id="99" w:author="Frederik Schelle Hornnes" w:date="2024-09-09T10:47:00Z"/>
                <w:iCs/>
              </w:rPr>
            </w:pPr>
            <w:ins w:id="100" w:author="Frederik Schelle Hornnes" w:date="2024-09-09T10:47:00Z">
              <w:r w:rsidRPr="00C10675">
                <w:rPr>
                  <w:iCs/>
                </w:rPr>
                <w:t xml:space="preserve">Tab </w:t>
              </w:r>
            </w:ins>
            <w:ins w:id="101" w:author="Frederik Schelle Hornnes" w:date="2024-09-16T13:47:00Z">
              <w:r w:rsidR="002A2F39">
                <w:rPr>
                  <w:iCs/>
                </w:rPr>
                <w:t xml:space="preserve">og beskadigelse </w:t>
              </w:r>
            </w:ins>
            <w:ins w:id="102" w:author="Frederik Schelle Hornnes" w:date="2024-09-09T10:47:00Z">
              <w:r>
                <w:rPr>
                  <w:iCs/>
                </w:rPr>
                <w:t xml:space="preserve">af materialer </w:t>
              </w:r>
              <w:r w:rsidRPr="00C10675">
                <w:rPr>
                  <w:iCs/>
                </w:rPr>
                <w:t>under transport</w:t>
              </w:r>
              <w:r>
                <w:rPr>
                  <w:iCs/>
                </w:rPr>
                <w:t xml:space="preserve"> (i modul A4) kan udelades</w:t>
              </w:r>
              <w:r w:rsidRPr="00C10675">
                <w:rPr>
                  <w:iCs/>
                </w:rPr>
                <w:t xml:space="preserve">. </w:t>
              </w:r>
            </w:ins>
          </w:p>
          <w:p w14:paraId="50DFCBFE" w14:textId="77777777" w:rsidR="003671E8" w:rsidRPr="00656A7D" w:rsidRDefault="003671E8" w:rsidP="006E5CAD">
            <w:pPr>
              <w:pStyle w:val="Listeafsnit"/>
              <w:numPr>
                <w:ilvl w:val="0"/>
                <w:numId w:val="4"/>
              </w:numPr>
              <w:spacing w:after="160" w:line="259" w:lineRule="auto"/>
              <w:rPr>
                <w:ins w:id="103" w:author="Frederik Schelle Hornnes" w:date="2024-09-09T10:47:00Z"/>
                <w:iCs/>
              </w:rPr>
            </w:pPr>
            <w:ins w:id="104" w:author="Frederik Schelle Hornnes" w:date="2024-09-09T10:47:00Z">
              <w:r w:rsidRPr="00656A7D">
                <w:rPr>
                  <w:iCs/>
                </w:rPr>
                <w:t>Kun byggeproces (i modul A4 og A5) relateret til bygningen er omfattet. Omliggende terræn undtages.</w:t>
              </w:r>
            </w:ins>
          </w:p>
          <w:p w14:paraId="79B3B224" w14:textId="77777777" w:rsidR="00FD37FD" w:rsidRDefault="003671E8" w:rsidP="006E5CAD">
            <w:pPr>
              <w:pStyle w:val="Listeafsnit"/>
              <w:numPr>
                <w:ilvl w:val="0"/>
                <w:numId w:val="4"/>
              </w:numPr>
              <w:spacing w:after="160" w:line="259" w:lineRule="auto"/>
              <w:rPr>
                <w:ins w:id="105" w:author="Frederik Schelle Hornnes" w:date="2024-09-09T11:01:00Z"/>
                <w:iCs/>
              </w:rPr>
            </w:pPr>
            <w:ins w:id="106" w:author="Frederik Schelle Hornnes" w:date="2024-09-09T10:47:00Z">
              <w:r w:rsidRPr="00C10675">
                <w:rPr>
                  <w:iCs/>
                </w:rPr>
                <w:t>Brændstofforbrug (i modul A5)</w:t>
              </w:r>
              <w:r>
                <w:rPr>
                  <w:iCs/>
                </w:rPr>
                <w:t xml:space="preserve"> </w:t>
              </w:r>
              <w:r w:rsidRPr="00C10675">
                <w:rPr>
                  <w:iCs/>
                </w:rPr>
                <w:t>fra maskiner</w:t>
              </w:r>
              <w:r>
                <w:rPr>
                  <w:iCs/>
                </w:rPr>
                <w:t>,</w:t>
              </w:r>
              <w:r w:rsidRPr="00C10675">
                <w:rPr>
                  <w:iCs/>
                </w:rPr>
                <w:t xml:space="preserve"> der vejer under 1 ton</w:t>
              </w:r>
              <w:r>
                <w:rPr>
                  <w:iCs/>
                </w:rPr>
                <w:t>,</w:t>
              </w:r>
              <w:r w:rsidRPr="00C10675">
                <w:rPr>
                  <w:iCs/>
                </w:rPr>
                <w:t xml:space="preserve"> </w:t>
              </w:r>
              <w:r>
                <w:rPr>
                  <w:iCs/>
                </w:rPr>
                <w:t xml:space="preserve">kan </w:t>
              </w:r>
              <w:r w:rsidRPr="00C10675">
                <w:rPr>
                  <w:iCs/>
                </w:rPr>
                <w:t>u</w:t>
              </w:r>
              <w:r>
                <w:rPr>
                  <w:iCs/>
                </w:rPr>
                <w:t>delades</w:t>
              </w:r>
              <w:r w:rsidRPr="00C10675">
                <w:rPr>
                  <w:iCs/>
                </w:rPr>
                <w:t xml:space="preserve">. </w:t>
              </w:r>
            </w:ins>
          </w:p>
          <w:p w14:paraId="34A1BBB2" w14:textId="03CA0F25" w:rsidR="003671E8" w:rsidRDefault="003671E8" w:rsidP="006E5CAD">
            <w:pPr>
              <w:pStyle w:val="Listeafsnit"/>
              <w:numPr>
                <w:ilvl w:val="0"/>
                <w:numId w:val="4"/>
              </w:numPr>
              <w:spacing w:after="160" w:line="259" w:lineRule="auto"/>
              <w:rPr>
                <w:ins w:id="107" w:author="Frederik Schelle Hornnes" w:date="2024-09-09T10:47:00Z"/>
                <w:iCs/>
              </w:rPr>
            </w:pPr>
            <w:ins w:id="108" w:author="Frederik Schelle Hornnes" w:date="2024-09-09T10:47:00Z">
              <w:r>
                <w:rPr>
                  <w:iCs/>
                </w:rPr>
                <w:t>Transport af materiel (i modul A4) der vejer under 1 ton kan udelades.</w:t>
              </w:r>
            </w:ins>
          </w:p>
          <w:p w14:paraId="3BAA6F23" w14:textId="77777777" w:rsidR="003671E8" w:rsidRPr="00656A7D" w:rsidRDefault="003671E8" w:rsidP="006E5CAD">
            <w:pPr>
              <w:pStyle w:val="Listeafsnit"/>
              <w:numPr>
                <w:ilvl w:val="0"/>
                <w:numId w:val="4"/>
              </w:numPr>
              <w:spacing w:after="160" w:line="259" w:lineRule="auto"/>
              <w:rPr>
                <w:ins w:id="109" w:author="Frederik Schelle Hornnes" w:date="2024-09-09T10:47:00Z"/>
                <w:iCs/>
              </w:rPr>
            </w:pPr>
            <w:ins w:id="110" w:author="Frederik Schelle Hornnes" w:date="2024-09-09T10:47:00Z">
              <w:r w:rsidRPr="00656A7D">
                <w:rPr>
                  <w:rFonts w:ascii="Calibri" w:hAnsi="Calibri" w:cs="Calibri"/>
                </w:rPr>
                <w:t>Transport af materialer, som ikke indgår i tabel 6, kan udelades.</w:t>
              </w:r>
            </w:ins>
          </w:p>
          <w:p w14:paraId="14765288" w14:textId="7001424C" w:rsidR="003671E8" w:rsidRDefault="003671E8" w:rsidP="006E5CAD">
            <w:pPr>
              <w:pStyle w:val="Listeafsnit"/>
              <w:numPr>
                <w:ilvl w:val="0"/>
                <w:numId w:val="4"/>
              </w:numPr>
              <w:spacing w:after="160" w:line="259" w:lineRule="auto"/>
              <w:rPr>
                <w:ins w:id="111" w:author="Johan Vestergaard Paulsen" w:date="2024-09-09T13:27:00Z"/>
              </w:rPr>
            </w:pPr>
            <w:ins w:id="112" w:author="Frederik Schelle Hornnes" w:date="2024-09-09T10:47:00Z">
              <w:r w:rsidRPr="00EC112F">
                <w:t>Vandforbrug under byggeprocessen (i modul A5) undtages</w:t>
              </w:r>
              <w:r>
                <w:t>.</w:t>
              </w:r>
            </w:ins>
          </w:p>
          <w:p w14:paraId="6DE4FAD5" w14:textId="6A8BEA17" w:rsidR="000F65A5" w:rsidRDefault="000F65A5" w:rsidP="006E5CAD">
            <w:pPr>
              <w:pStyle w:val="Listeafsnit"/>
              <w:numPr>
                <w:ilvl w:val="0"/>
                <w:numId w:val="4"/>
              </w:numPr>
              <w:spacing w:after="160" w:line="259" w:lineRule="auto"/>
              <w:rPr>
                <w:ins w:id="113" w:author="Frederik Schelle Hornnes" w:date="2024-09-11T12:41:00Z"/>
              </w:rPr>
            </w:pPr>
            <w:ins w:id="114" w:author="Frederik Schelle Hornnes" w:date="2024-09-11T12:41:00Z">
              <w:r>
                <w:t>Forbrug af sammenstøbningsbeton og lignende indgår i modul A1-A3.</w:t>
              </w:r>
            </w:ins>
          </w:p>
          <w:p w14:paraId="1A48E375" w14:textId="31DC5CE8" w:rsidR="003671E8" w:rsidRDefault="003671E8" w:rsidP="006E5CAD">
            <w:pPr>
              <w:pStyle w:val="Listeafsnit"/>
              <w:numPr>
                <w:ilvl w:val="0"/>
                <w:numId w:val="4"/>
              </w:numPr>
              <w:spacing w:after="160" w:line="259" w:lineRule="auto"/>
              <w:rPr>
                <w:ins w:id="115" w:author="Frederik Schelle Hornnes" w:date="2024-09-09T10:47:00Z"/>
              </w:rPr>
            </w:pPr>
            <w:ins w:id="116" w:author="Frederik Schelle Hornnes" w:date="2024-09-09T10:47:00Z">
              <w:r>
                <w:t>For behandling af affald indgår kun byggeaffald.</w:t>
              </w:r>
            </w:ins>
          </w:p>
          <w:p w14:paraId="794AADE2" w14:textId="6AE96084" w:rsidR="003671E8" w:rsidRPr="00EC112F" w:rsidRDefault="003671E8" w:rsidP="006E5CAD">
            <w:pPr>
              <w:pStyle w:val="Listeafsnit"/>
              <w:numPr>
                <w:ilvl w:val="0"/>
                <w:numId w:val="4"/>
              </w:numPr>
              <w:spacing w:after="160" w:line="259" w:lineRule="auto"/>
              <w:rPr>
                <w:ins w:id="117" w:author="Frederik Schelle Hornnes" w:date="2024-09-09T10:47:00Z"/>
              </w:rPr>
            </w:pPr>
            <w:ins w:id="118" w:author="Frederik Schelle Hornnes" w:date="2024-09-09T10:47:00Z">
              <w:r>
                <w:t>For transport af affald indgår kun byggeaffald og jord.</w:t>
              </w:r>
            </w:ins>
          </w:p>
          <w:p w14:paraId="42CA7151" w14:textId="77777777" w:rsidR="004C55C4" w:rsidRPr="003671E8" w:rsidRDefault="004C55C4" w:rsidP="006E5CAD">
            <w:pPr>
              <w:rPr>
                <w:rFonts w:ascii="Calibri" w:hAnsi="Calibri" w:cs="Calibri"/>
              </w:rPr>
            </w:pPr>
          </w:p>
        </w:tc>
        <w:tc>
          <w:tcPr>
            <w:tcW w:w="4819" w:type="dxa"/>
          </w:tcPr>
          <w:p w14:paraId="12CDC8E5" w14:textId="134B255E" w:rsidR="004C55C4" w:rsidRDefault="004C55C4" w:rsidP="006E5CAD">
            <w:r>
              <w:t xml:space="preserve">I kravteksten er tilføjet visse modifikationer og præciseringer i forhold til </w:t>
            </w:r>
            <w:r w:rsidR="0060362F">
              <w:t xml:space="preserve">den europæiske </w:t>
            </w:r>
            <w:r>
              <w:t>standard</w:t>
            </w:r>
            <w:r w:rsidR="0060362F">
              <w:t xml:space="preserve"> (EN15978)</w:t>
            </w:r>
            <w:r>
              <w:t xml:space="preserve"> og de generelle principper i tabel 10</w:t>
            </w:r>
            <w:r w:rsidR="0060362F">
              <w:t>. Det handler</w:t>
            </w:r>
            <w:r>
              <w:t xml:space="preserve"> primært </w:t>
            </w:r>
            <w:r w:rsidR="0060362F">
              <w:t xml:space="preserve">om, </w:t>
            </w:r>
            <w:r>
              <w:t>at dele af processen kan udelades eller er helt undtaget. Dette sker særligt for at forenkle</w:t>
            </w:r>
            <w:r w:rsidR="005958F5">
              <w:t xml:space="preserve"> med det formål, at det i praksis skal blive nemmere at beregne byggepladsens klimapåvirkning. </w:t>
            </w:r>
          </w:p>
          <w:p w14:paraId="7BA0A64C" w14:textId="77777777" w:rsidR="004C55C4" w:rsidRDefault="004C55C4" w:rsidP="006E5CAD"/>
          <w:p w14:paraId="5D1898C9" w14:textId="530F25C3" w:rsidR="004C55C4" w:rsidRDefault="004C55C4" w:rsidP="006E5CAD">
            <w:r>
              <w:t xml:space="preserve">Med ’tab </w:t>
            </w:r>
            <w:r w:rsidR="002A2F39">
              <w:t xml:space="preserve">og beskadigelse </w:t>
            </w:r>
            <w:r>
              <w:t>under transport’ menes ikke nødvendigvis at noget tabes fysisk ned på vejen, blot at der sker et tab, ved at materialer ødelægges som følge af fx rystelser. Det kan udelades fra beregningen.</w:t>
            </w:r>
          </w:p>
          <w:p w14:paraId="13AA3582" w14:textId="77777777" w:rsidR="004C55C4" w:rsidRDefault="004C55C4" w:rsidP="006E5CAD"/>
          <w:p w14:paraId="03D37194" w14:textId="2CD253C6" w:rsidR="004C55C4" w:rsidRDefault="004C55C4" w:rsidP="006E5CAD">
            <w:r>
              <w:t>Endvidere er byggeproces, som ikke relateres til opførelsen af selve bygningen, undtaget</w:t>
            </w:r>
            <w:r w:rsidR="0060362F">
              <w:t>. Det betyder, at</w:t>
            </w:r>
            <w:r>
              <w:t xml:space="preserve"> fx byggeproces i forbindelse med terrænregulering uden om bygningen ikke medtages.</w:t>
            </w:r>
          </w:p>
          <w:p w14:paraId="61B8FAD4" w14:textId="77777777" w:rsidR="004C55C4" w:rsidRDefault="004C55C4" w:rsidP="006E5CAD"/>
          <w:p w14:paraId="107B7C79" w14:textId="77777777" w:rsidR="004C55C4" w:rsidRDefault="004C55C4" w:rsidP="006E5CAD">
            <w:r>
              <w:t>Mindre mængder brændstofforbrug kan udelades. Det samme kan transport af mindre typer materiel (maskiner).</w:t>
            </w:r>
          </w:p>
          <w:p w14:paraId="6C62DF2F" w14:textId="77777777" w:rsidR="004C55C4" w:rsidRDefault="004C55C4" w:rsidP="006E5CAD"/>
          <w:p w14:paraId="1F954AA0" w14:textId="2ECD72DA" w:rsidR="0060362F" w:rsidRDefault="004C55C4" w:rsidP="006E5CAD">
            <w:r>
              <w:t>Vandforbrug undtages helt</w:t>
            </w:r>
            <w:r w:rsidR="0060362F">
              <w:t>.</w:t>
            </w:r>
            <w:r>
              <w:t xml:space="preserve"> </w:t>
            </w:r>
          </w:p>
          <w:p w14:paraId="2664D16F" w14:textId="77777777" w:rsidR="0060362F" w:rsidRDefault="0060362F" w:rsidP="006E5CAD"/>
          <w:p w14:paraId="2818F4E1" w14:textId="1ABBE239" w:rsidR="004C55C4" w:rsidRDefault="0060362F" w:rsidP="006E5CAD">
            <w:r>
              <w:t>F</w:t>
            </w:r>
            <w:r w:rsidR="004C55C4">
              <w:t>or behandlingen af affald er foretaget visse afgrænsninger, som endvidere følge</w:t>
            </w:r>
            <w:r>
              <w:t>r</w:t>
            </w:r>
            <w:r w:rsidR="004C55C4">
              <w:t xml:space="preserve"> af standardværdier</w:t>
            </w:r>
            <w:r>
              <w:t>ne</w:t>
            </w:r>
            <w:r w:rsidR="004C55C4">
              <w:t xml:space="preserve"> i tabel 10.</w:t>
            </w:r>
          </w:p>
          <w:p w14:paraId="767CB4F4" w14:textId="061AB49B" w:rsidR="00697339" w:rsidRDefault="00697339" w:rsidP="006E5CAD"/>
          <w:p w14:paraId="498F6318" w14:textId="61FBC63A" w:rsidR="00697339" w:rsidRDefault="00697339" w:rsidP="006E5CAD">
            <w:r>
              <w:t xml:space="preserve">Styrelsen har fundet det nødvendigt at præcisere, at </w:t>
            </w:r>
            <w:r w:rsidR="006E682E">
              <w:t>sammens</w:t>
            </w:r>
            <w:r>
              <w:t>tøbningsbeton</w:t>
            </w:r>
            <w:r w:rsidR="006E682E">
              <w:t xml:space="preserve"> og lignende</w:t>
            </w:r>
            <w:r>
              <w:t xml:space="preserve"> indgår i modul A1-A3, da EPD-standarden for beton beskriver det som en del af A5. Det er styrelsens opfattelse</w:t>
            </w:r>
            <w:r w:rsidR="00BF1D9C">
              <w:t>,</w:t>
            </w:r>
            <w:r>
              <w:t xml:space="preserve"> at almindelig praksis er at indregne det som materiale, dvs. i A1-A3.</w:t>
            </w:r>
          </w:p>
          <w:p w14:paraId="6077174E" w14:textId="77777777" w:rsidR="004C55C4" w:rsidRDefault="004C55C4" w:rsidP="006E5CAD"/>
          <w:p w14:paraId="53C5F4AF" w14:textId="34E2740F" w:rsidR="004C55C4" w:rsidRDefault="004C55C4" w:rsidP="006E5CAD">
            <w:r>
              <w:t>For affaldsbehandlingen i modul A5 medregnes kun behandling af byggeaffald, således ikke jord, som er affald</w:t>
            </w:r>
            <w:r w:rsidR="0060362F">
              <w:t xml:space="preserve"> eller</w:t>
            </w:r>
            <w:r>
              <w:t xml:space="preserve"> andet affald, fx restaffald og kantineaffald fra personale. Transporten af affaldsjord regnes med, men ikke behandlingen af jorden.</w:t>
            </w:r>
          </w:p>
          <w:p w14:paraId="6C48C63F" w14:textId="77777777" w:rsidR="004C55C4" w:rsidRDefault="004C55C4" w:rsidP="006E5CAD"/>
          <w:p w14:paraId="3EEA5593" w14:textId="611F3805" w:rsidR="004C55C4" w:rsidRDefault="004C55C4" w:rsidP="006E5CAD">
            <w:r>
              <w:t xml:space="preserve">Det bemærkes, at det engelske udtryk ”waste” forstås som det juridiske udtryk ”affald” i dansk lovgivning. Det er således kun affald, som er omfattet af den del af kravet. </w:t>
            </w:r>
          </w:p>
          <w:p w14:paraId="3EE1B774" w14:textId="77777777" w:rsidR="004C55C4" w:rsidRDefault="004C55C4" w:rsidP="006E5CAD"/>
          <w:p w14:paraId="7447A8D1" w14:textId="0D7E9F7A" w:rsidR="004C55C4" w:rsidRDefault="004C55C4" w:rsidP="006E5CAD">
            <w:r>
              <w:t xml:space="preserve">En del steder i den nye tekst fremgår ordene ’kan udelades’. </w:t>
            </w:r>
            <w:r w:rsidR="0022505B">
              <w:t>Begrebet har til hensigt at definere</w:t>
            </w:r>
            <w:r>
              <w:t xml:space="preserve"> situationer, hvor det efter omstændighederne kan være nemmere for bygningsejer at medregne mængderne, som der ellers ikke er krav om. Fx vil tab </w:t>
            </w:r>
            <w:r w:rsidR="00480224">
              <w:t xml:space="preserve">og beskadigelse </w:t>
            </w:r>
            <w:r>
              <w:t>af materialer under transport ofte ende i samme container som afskær og andet byggeaffald fra byggeprocessen. Der er ikke krav om at medregne det, men det kan være uforholdsmæssigt vanskeligt at holde de to kilder til byggeaffald adskilt</w:t>
            </w:r>
            <w:r w:rsidR="0022505B">
              <w:t>. D</w:t>
            </w:r>
            <w:r>
              <w:t>erfor kan det – hvis det er nemmere for bygningsejer på den måde – lige så godt medregnes. Det vil være op til bygningsejer. Det er valgt at beskrive denne valgfrihed udtrykkeligt, da det ellers kunne give anledning til forskellige principielle spørgsmål om rigtigheden af beregningen.</w:t>
            </w:r>
          </w:p>
          <w:p w14:paraId="7C24454B" w14:textId="77777777" w:rsidR="004C55C4" w:rsidRDefault="004C55C4" w:rsidP="006E5CAD"/>
          <w:p w14:paraId="67CA9A01" w14:textId="77777777" w:rsidR="004C55C4" w:rsidRDefault="004C55C4" w:rsidP="006E5CAD">
            <w:r>
              <w:t>Når der derimod står ’undtages’ er det meningen at dataene ikke skal figurere i beregningen.</w:t>
            </w:r>
          </w:p>
          <w:p w14:paraId="55B7B95F" w14:textId="77777777" w:rsidR="00D05974" w:rsidRDefault="00D05974" w:rsidP="006E5CAD"/>
          <w:p w14:paraId="71388B4C" w14:textId="7A5C6A1C" w:rsidR="00D05974" w:rsidRDefault="001417C7" w:rsidP="006E5CAD">
            <w:r>
              <w:t>Klimapåvirkningen fra t</w:t>
            </w:r>
            <w:r w:rsidR="00D05974">
              <w:t xml:space="preserve">ransport af personer </w:t>
            </w:r>
            <w:r>
              <w:t xml:space="preserve">til og fra byggepladsen medtages </w:t>
            </w:r>
            <w:r w:rsidR="00D05974">
              <w:t>ikke</w:t>
            </w:r>
            <w:r>
              <w:t xml:space="preserve"> i beregningen, da </w:t>
            </w:r>
            <w:r w:rsidR="00D05974">
              <w:t>det ikke er med i standardens beregningsmetode.</w:t>
            </w:r>
          </w:p>
          <w:p w14:paraId="6B6A0BC3" w14:textId="044F4C8E" w:rsidR="00D05974" w:rsidRDefault="00D05974" w:rsidP="006E5CAD"/>
        </w:tc>
        <w:tc>
          <w:tcPr>
            <w:tcW w:w="4915" w:type="dxa"/>
          </w:tcPr>
          <w:p w14:paraId="5E5221C9" w14:textId="77777777" w:rsidR="004C55C4" w:rsidRDefault="004C55C4" w:rsidP="006E5CAD"/>
        </w:tc>
      </w:tr>
      <w:tr w:rsidR="00DC5357" w14:paraId="1908DA1E" w14:textId="77777777" w:rsidTr="006E5CAD">
        <w:tc>
          <w:tcPr>
            <w:tcW w:w="6091" w:type="dxa"/>
            <w:gridSpan w:val="3"/>
          </w:tcPr>
          <w:p w14:paraId="3CDF5369" w14:textId="31483EE0" w:rsidR="00DC5357" w:rsidRPr="00C822D6" w:rsidRDefault="00DC5357" w:rsidP="006E5CAD">
            <w:pPr>
              <w:rPr>
                <w:i/>
                <w:iCs/>
              </w:rPr>
            </w:pPr>
            <w:r w:rsidRPr="00C822D6">
              <w:rPr>
                <w:i/>
                <w:iCs/>
              </w:rPr>
              <w:t xml:space="preserve">Stk. </w:t>
            </w:r>
            <w:ins w:id="119" w:author="Frederik Schelle Hornnes" w:date="2024-09-11T10:55:00Z">
              <w:r w:rsidR="008910EC">
                <w:rPr>
                  <w:i/>
                  <w:iCs/>
                </w:rPr>
                <w:t xml:space="preserve">11. </w:t>
              </w:r>
            </w:ins>
            <w:del w:id="120" w:author="Frederik Schelle Hornnes" w:date="2024-09-11T10:55:00Z">
              <w:r w:rsidRPr="00C822D6" w:rsidDel="008910EC">
                <w:rPr>
                  <w:i/>
                  <w:iCs/>
                </w:rPr>
                <w:delText>7</w:delText>
              </w:r>
              <w:r w:rsidRPr="00C822D6" w:rsidDel="008910EC">
                <w:delText xml:space="preserve">. </w:delText>
              </w:r>
            </w:del>
            <w:r w:rsidRPr="00C822D6">
              <w:t>Ved beregning af klimapåvirkning fra materialer medregnes udskiftning af bygningsdele og byggematerialer</w:t>
            </w:r>
            <w:ins w:id="121" w:author="Johan Vestergaard Paulsen" w:date="2024-07-18T11:12:00Z">
              <w:r w:rsidR="00F75E43">
                <w:t xml:space="preserve"> </w:t>
              </w:r>
            </w:ins>
            <w:ins w:id="122" w:author="Frederik Schelle Hornnes" w:date="2024-09-11T10:55:00Z">
              <w:r w:rsidR="008910EC">
                <w:t>(i modul B4)</w:t>
              </w:r>
              <w:r w:rsidR="008910EC" w:rsidDel="008910EC">
                <w:t xml:space="preserve"> </w:t>
              </w:r>
            </w:ins>
            <w:r w:rsidRPr="00C822D6">
              <w:t>ifølge levetider og principper som fastlagt i BUILD RAPPORT 2021:32 – BUILD levetidstabel – Version 2021.</w:t>
            </w:r>
          </w:p>
        </w:tc>
        <w:tc>
          <w:tcPr>
            <w:tcW w:w="4819" w:type="dxa"/>
          </w:tcPr>
          <w:p w14:paraId="5E8FC85F" w14:textId="4DB8C863" w:rsidR="00DC5357" w:rsidRDefault="004C55C4" w:rsidP="006E5CAD">
            <w:r>
              <w:t>For at præcisere hvilket modul der er tale om</w:t>
            </w:r>
            <w:r w:rsidR="00417739">
              <w:t>, er modulet tilføjet i teksten</w:t>
            </w:r>
            <w:r>
              <w:t>.</w:t>
            </w:r>
          </w:p>
        </w:tc>
        <w:tc>
          <w:tcPr>
            <w:tcW w:w="4915" w:type="dxa"/>
          </w:tcPr>
          <w:p w14:paraId="4D06CD90" w14:textId="77777777" w:rsidR="00DC5357" w:rsidRDefault="00DC5357" w:rsidP="006E5CAD"/>
        </w:tc>
      </w:tr>
      <w:tr w:rsidR="00DC5357" w14:paraId="44A75455" w14:textId="77777777" w:rsidTr="006E5CAD">
        <w:tc>
          <w:tcPr>
            <w:tcW w:w="6091" w:type="dxa"/>
            <w:gridSpan w:val="3"/>
          </w:tcPr>
          <w:p w14:paraId="115DFED3" w14:textId="340D9874" w:rsidR="00DC5357" w:rsidRDefault="00DC5357" w:rsidP="006E5CAD">
            <w:pPr>
              <w:rPr>
                <w:ins w:id="123" w:author="Johan Vestergaard Paulsen" w:date="2024-08-28T13:33:00Z"/>
              </w:rPr>
            </w:pPr>
            <w:r w:rsidRPr="00C822D6">
              <w:rPr>
                <w:i/>
                <w:iCs/>
              </w:rPr>
              <w:t xml:space="preserve">Stk. </w:t>
            </w:r>
            <w:ins w:id="124" w:author="Frederik Schelle Hornnes" w:date="2024-09-11T10:56:00Z">
              <w:r w:rsidR="008910EC">
                <w:rPr>
                  <w:i/>
                  <w:iCs/>
                </w:rPr>
                <w:t>12.</w:t>
              </w:r>
            </w:ins>
            <w:del w:id="125" w:author="Frederik Schelle Hornnes" w:date="2024-09-11T10:56:00Z">
              <w:r w:rsidRPr="00C822D6" w:rsidDel="008910EC">
                <w:rPr>
                  <w:i/>
                  <w:iCs/>
                </w:rPr>
                <w:delText>8</w:delText>
              </w:r>
              <w:r w:rsidRPr="00C822D6" w:rsidDel="008910EC">
                <w:delText>.</w:delText>
              </w:r>
            </w:del>
            <w:r w:rsidRPr="00C822D6">
              <w:t xml:space="preserve"> </w:t>
            </w:r>
            <w:ins w:id="126" w:author="Frederik Schelle Hornnes" w:date="2024-06-25T09:05:00Z">
              <w:r w:rsidR="009D4B86">
                <w:t>For byg</w:t>
              </w:r>
            </w:ins>
            <w:ins w:id="127" w:author="Frederik Schelle Hornnes" w:date="2024-09-11T10:56:00Z">
              <w:r w:rsidR="008910EC">
                <w:t>geri</w:t>
              </w:r>
            </w:ins>
            <w:ins w:id="128" w:author="Frederik Schelle Hornnes" w:date="2024-06-25T09:05:00Z">
              <w:r w:rsidR="009D4B86">
                <w:t xml:space="preserve"> omfattet af energirammen beregnes klimapåvirkningen fra driftsenergi</w:t>
              </w:r>
            </w:ins>
            <w:ins w:id="129" w:author="Johan Vestergaard Paulsen" w:date="2024-07-18T11:22:00Z">
              <w:r w:rsidR="00C10675">
                <w:t xml:space="preserve"> </w:t>
              </w:r>
            </w:ins>
            <w:ins w:id="130" w:author="Frederik Schelle Hornnes" w:date="2024-09-11T10:56:00Z">
              <w:r w:rsidR="008910EC">
                <w:t>(i modul B6)</w:t>
              </w:r>
            </w:ins>
            <w:ins w:id="131" w:author="Johan Vestergaard Paulsen" w:date="2024-07-15T11:41:00Z">
              <w:r w:rsidR="00843D00">
                <w:t xml:space="preserve"> </w:t>
              </w:r>
            </w:ins>
            <w:del w:id="132" w:author="Frederik Schelle Hornnes" w:date="2024-06-25T09:06:00Z">
              <w:r w:rsidRPr="00C822D6" w:rsidDel="009D4B86">
                <w:delText>Klimapåvirkning fra driftsenergi beregnes</w:delText>
              </w:r>
            </w:del>
            <w:r w:rsidRPr="00C822D6">
              <w:t xml:space="preserve"> på baggrund af energibehovet som beskrevet i §§ 250-256, omregnet til klimapåvirkning</w:t>
            </w:r>
            <w:ins w:id="133" w:author="Frederik Schelle Hornnes" w:date="2024-09-18T11:22:00Z">
              <w:r w:rsidR="00507AA7">
                <w:t>. I omregningen anvendes</w:t>
              </w:r>
            </w:ins>
            <w:del w:id="134" w:author="Frederik Schelle Hornnes" w:date="2024-09-18T11:22:00Z">
              <w:r w:rsidRPr="00C822D6" w:rsidDel="00507AA7">
                <w:delText xml:space="preserve"> ifølge</w:delText>
              </w:r>
            </w:del>
            <w:r w:rsidRPr="00C822D6">
              <w:t xml:space="preserve"> de emissionsfaktorer, som fremgår af </w:t>
            </w:r>
            <w:hyperlink r:id="rId11" w:anchor="1f165e42-7a97-45dd-9f4d-5b6373522e23" w:tgtFrame="_blank" w:history="1">
              <w:r w:rsidRPr="00C822D6">
                <w:t>bilag 2, tabel 8</w:t>
              </w:r>
            </w:hyperlink>
            <w:ins w:id="135" w:author="Frederik Schelle Hornnes" w:date="2024-07-30T11:18:00Z">
              <w:r w:rsidR="001E348D">
                <w:t>.1</w:t>
              </w:r>
            </w:ins>
            <w:ins w:id="136" w:author="Frederik Schelle Hornnes" w:date="2024-09-18T11:23:00Z">
              <w:r w:rsidR="00507AA7">
                <w:t>.</w:t>
              </w:r>
            </w:ins>
            <w:del w:id="137" w:author="Frederik Schelle Hornnes" w:date="2024-09-18T11:23:00Z">
              <w:r w:rsidRPr="00C822D6" w:rsidDel="00507AA7">
                <w:delText>,</w:delText>
              </w:r>
            </w:del>
            <w:r w:rsidRPr="00C822D6">
              <w:t xml:space="preserve"> </w:t>
            </w:r>
            <w:ins w:id="138" w:author="Frederik Schelle Hornnes" w:date="2024-09-18T11:23:00Z">
              <w:r w:rsidR="00507AA7">
                <w:t xml:space="preserve">Alternativt kan </w:t>
              </w:r>
            </w:ins>
            <w:del w:id="139" w:author="Frederik Schelle Hornnes" w:date="2024-09-18T11:23:00Z">
              <w:r w:rsidRPr="00C822D6" w:rsidDel="00507AA7">
                <w:delText xml:space="preserve">eller på baggrund af </w:delText>
              </w:r>
            </w:del>
            <w:r w:rsidRPr="00C822D6">
              <w:t>miljøvaredeklaration for det konkrete fjernvarmeforsyningsanlæg</w:t>
            </w:r>
            <w:ins w:id="140" w:author="Frederik Schelle Hornnes" w:date="2024-09-18T11:24:00Z">
              <w:r w:rsidR="00507AA7">
                <w:t xml:space="preserve"> anvendes</w:t>
              </w:r>
            </w:ins>
            <w:r w:rsidRPr="00C822D6">
              <w:t>. Miljøvaredeklaration</w:t>
            </w:r>
            <w:ins w:id="141" w:author="Frederik Schelle Hornnes" w:date="2024-09-11T10:57:00Z">
              <w:r w:rsidR="00E243B9">
                <w:t>en</w:t>
              </w:r>
            </w:ins>
            <w:r w:rsidRPr="00C822D6">
              <w:t xml:space="preserve"> skal være gyldig og udført i henhold til ISO 14025. Der må kun medregnes anlæg, der er godkendt i henhold til Varmeforsyningsloven. Der medregnes alene det opvarmede etageareal som beskrevet i § 256, nr. 3.</w:t>
            </w:r>
          </w:p>
          <w:p w14:paraId="7E6D572C" w14:textId="77777777" w:rsidR="00CD0809" w:rsidRDefault="00CD0809" w:rsidP="006E5CAD">
            <w:pPr>
              <w:rPr>
                <w:ins w:id="142" w:author="Niels Bruus Varming" w:date="2024-06-04T08:12:00Z"/>
              </w:rPr>
            </w:pPr>
          </w:p>
          <w:p w14:paraId="666BF433" w14:textId="1E90933A" w:rsidR="00B34953" w:rsidRDefault="00B34953" w:rsidP="006E5CAD">
            <w:pPr>
              <w:rPr>
                <w:ins w:id="143" w:author="Frederik Schelle Hornnes" w:date="2024-09-11T10:57:00Z"/>
              </w:rPr>
            </w:pPr>
            <w:ins w:id="144" w:author="Frederik Schelle Hornnes" w:date="2024-09-11T10:57:00Z">
              <w:r w:rsidRPr="00CD0809">
                <w:rPr>
                  <w:i/>
                </w:rPr>
                <w:t xml:space="preserve">Stk. </w:t>
              </w:r>
              <w:r>
                <w:rPr>
                  <w:i/>
                </w:rPr>
                <w:t xml:space="preserve">13. </w:t>
              </w:r>
              <w:r>
                <w:t xml:space="preserve">For byggeri, som ikke er omfattet af energirammen, beregnes påvirkning fra driftsenergi på samme måde som byggeri omfattet af energirammen, jf. stk. </w:t>
              </w:r>
            </w:ins>
            <w:ins w:id="145" w:author="Frederik Schelle Hornnes" w:date="2024-09-18T11:25:00Z">
              <w:r w:rsidR="00B54389">
                <w:t>12</w:t>
              </w:r>
            </w:ins>
            <w:ins w:id="146" w:author="Frederik Schelle Hornnes" w:date="2024-09-11T10:57:00Z">
              <w:r>
                <w:t>, med nedenstående undtagelser:</w:t>
              </w:r>
            </w:ins>
          </w:p>
          <w:p w14:paraId="05E73D89" w14:textId="6B98551D" w:rsidR="00570572" w:rsidRDefault="00B34953" w:rsidP="006E5CAD">
            <w:pPr>
              <w:pStyle w:val="Listeafsnit"/>
              <w:numPr>
                <w:ilvl w:val="0"/>
                <w:numId w:val="20"/>
              </w:numPr>
              <w:rPr>
                <w:ins w:id="147" w:author="Frederik Schelle Hornnes" w:date="2024-08-02T10:54:00Z"/>
              </w:rPr>
            </w:pPr>
            <w:ins w:id="148" w:author="Frederik Schelle Hornnes" w:date="2024-09-11T10:57:00Z">
              <w:r>
                <w:t>For</w:t>
              </w:r>
            </w:ins>
            <w:ins w:id="149" w:author="Niels Bruus Varming" w:date="2024-06-04T08:12:00Z">
              <w:r w:rsidR="009713A2">
                <w:t xml:space="preserve"> </w:t>
              </w:r>
            </w:ins>
            <w:ins w:id="150" w:author="Frederik Schelle Hornnes" w:date="2024-09-06T11:22:00Z">
              <w:r w:rsidR="00661391">
                <w:t>sommerhuse, campinghytter og lignende</w:t>
              </w:r>
            </w:ins>
            <w:ins w:id="151" w:author="Frederik Schelle Hornnes" w:date="2024-09-11T10:58:00Z">
              <w:r>
                <w:t xml:space="preserve"> ferieboliger kan påvirkning fra driftsenergi beregnes ud fra standardværdierne i bilag 2, tabel 12</w:t>
              </w:r>
            </w:ins>
            <w:ins w:id="152" w:author="Frederik Schelle Hornnes" w:date="2024-08-26T11:27:00Z">
              <w:r w:rsidR="006B01CE">
                <w:t>.</w:t>
              </w:r>
            </w:ins>
          </w:p>
          <w:p w14:paraId="14FCA5FD" w14:textId="6D92D1FB" w:rsidR="00570572" w:rsidRDefault="00570572" w:rsidP="006E5CAD">
            <w:pPr>
              <w:pStyle w:val="Listeafsnit"/>
              <w:numPr>
                <w:ilvl w:val="0"/>
                <w:numId w:val="20"/>
              </w:numPr>
              <w:rPr>
                <w:ins w:id="153" w:author="Frederik Schelle Hornnes" w:date="2024-08-02T10:54:00Z"/>
              </w:rPr>
            </w:pPr>
            <w:ins w:id="154" w:author="Frederik Schelle Hornnes" w:date="2024-08-02T10:54:00Z">
              <w:r>
                <w:t xml:space="preserve">For tilbygninger </w:t>
              </w:r>
            </w:ins>
            <w:ins w:id="155" w:author="Frederik Schelle Hornnes" w:date="2024-09-11T10:58:00Z">
              <w:r w:rsidR="00B34953">
                <w:t>kan påvirkning fra driftsenergi beregnes ud fra standardværdierne i bilag 2, tabel 13.</w:t>
              </w:r>
            </w:ins>
          </w:p>
          <w:p w14:paraId="59A6B0A8" w14:textId="742C7A82" w:rsidR="00A230B5" w:rsidRDefault="00A230B5" w:rsidP="006E5CAD">
            <w:pPr>
              <w:pStyle w:val="Listeafsnit"/>
              <w:numPr>
                <w:ilvl w:val="0"/>
                <w:numId w:val="20"/>
              </w:numPr>
              <w:rPr>
                <w:ins w:id="156" w:author="Frederik Schelle Hornnes" w:date="2024-06-19T12:47:00Z"/>
              </w:rPr>
            </w:pPr>
            <w:ins w:id="157" w:author="Frederik Schelle Hornnes" w:date="2024-06-06T14:51:00Z">
              <w:r>
                <w:t xml:space="preserve">For </w:t>
              </w:r>
            </w:ins>
            <w:ins w:id="158" w:author="Frederik Schelle Hornnes" w:date="2024-09-11T10:58:00Z">
              <w:r w:rsidR="00B34953">
                <w:t>uopvarmet</w:t>
              </w:r>
              <w:r w:rsidR="00B34953" w:rsidDel="00B34953">
                <w:t xml:space="preserve"> </w:t>
              </w:r>
            </w:ins>
            <w:ins w:id="159" w:author="Frederik Schelle Hornnes" w:date="2024-06-19T12:48:00Z">
              <w:r w:rsidR="000D7B8C">
                <w:t>byg</w:t>
              </w:r>
            </w:ins>
            <w:ins w:id="160" w:author="Frederik Schelle Hornnes" w:date="2024-08-02T10:55:00Z">
              <w:r w:rsidR="00570572">
                <w:t>geri</w:t>
              </w:r>
            </w:ins>
            <w:ins w:id="161" w:author="Frederik Schelle Hornnes" w:date="2024-06-06T14:51:00Z">
              <w:r>
                <w:t xml:space="preserve"> </w:t>
              </w:r>
            </w:ins>
            <w:ins w:id="162" w:author="Frederik Schelle Hornnes" w:date="2024-09-11T10:58:00Z">
              <w:r w:rsidR="00B34953">
                <w:t>kan</w:t>
              </w:r>
              <w:r w:rsidR="00B34953" w:rsidDel="00B34953">
                <w:t xml:space="preserve"> </w:t>
              </w:r>
            </w:ins>
            <w:ins w:id="163" w:author="Frederik Schelle Hornnes" w:date="2024-06-06T14:51:00Z">
              <w:r>
                <w:t>klimapåvirkningen for drift</w:t>
              </w:r>
            </w:ins>
            <w:ins w:id="164" w:author="Frederik Schelle Hornnes" w:date="2024-09-11T10:58:00Z">
              <w:r w:rsidR="00B34953">
                <w:t>s</w:t>
              </w:r>
            </w:ins>
            <w:ins w:id="165" w:author="Frederik Schelle Hornnes" w:date="2024-06-06T14:51:00Z">
              <w:r>
                <w:t>energi</w:t>
              </w:r>
            </w:ins>
            <w:ins w:id="166" w:author="Johan Vestergaard Paulsen" w:date="2024-08-02T13:00:00Z">
              <w:r w:rsidR="00312123">
                <w:t xml:space="preserve"> </w:t>
              </w:r>
            </w:ins>
            <w:ins w:id="167" w:author="Frederik Schelle Hornnes" w:date="2024-09-11T10:58:00Z">
              <w:r w:rsidR="00B34953">
                <w:t>sættes</w:t>
              </w:r>
            </w:ins>
            <w:ins w:id="168" w:author="Frederik Schelle Hornnes" w:date="2024-06-06T14:51:00Z">
              <w:r>
                <w:t xml:space="preserve"> til 0. </w:t>
              </w:r>
            </w:ins>
          </w:p>
          <w:p w14:paraId="03A46B59" w14:textId="4D79AF1C" w:rsidR="000D7B8C" w:rsidRPr="00C822D6" w:rsidRDefault="000D7B8C" w:rsidP="006E5CAD">
            <w:pPr>
              <w:rPr>
                <w:i/>
                <w:iCs/>
              </w:rPr>
            </w:pPr>
          </w:p>
        </w:tc>
        <w:tc>
          <w:tcPr>
            <w:tcW w:w="4819" w:type="dxa"/>
          </w:tcPr>
          <w:p w14:paraId="346EBEBE" w14:textId="0F44756E" w:rsidR="00DC5357" w:rsidRDefault="00B669F1" w:rsidP="006E5CAD">
            <w:r>
              <w:t xml:space="preserve">Da flere typer byggeri bliver omfattet af </w:t>
            </w:r>
            <w:r w:rsidR="00417739">
              <w:t>klima</w:t>
            </w:r>
            <w:r>
              <w:t xml:space="preserve">kravet og derfor skal foretage energiberegning, justeres bestemmelsen </w:t>
            </w:r>
            <w:r w:rsidR="00312123">
              <w:t>for at tage højde for, at ikke alle typer byggeri beregner energi</w:t>
            </w:r>
            <w:r w:rsidR="00417739">
              <w:t>,</w:t>
            </w:r>
            <w:r w:rsidR="00312123">
              <w:t xml:space="preserve"> som beskrevet i §§ 250-256.</w:t>
            </w:r>
          </w:p>
          <w:p w14:paraId="63412DC1" w14:textId="77777777" w:rsidR="00653B59" w:rsidRDefault="00653B59" w:rsidP="006E5CAD"/>
          <w:p w14:paraId="0983157B" w14:textId="5BDDB64D" w:rsidR="00312123" w:rsidRDefault="00312123" w:rsidP="006E5CAD">
            <w:pPr>
              <w:rPr>
                <w:ins w:id="169" w:author="Johan Vestergaard Paulsen" w:date="2024-08-28T12:22:00Z"/>
              </w:rPr>
            </w:pPr>
            <w:r>
              <w:t xml:space="preserve">Byggeri, der ikke er omfattet af energirammen, får mulighed for at </w:t>
            </w:r>
            <w:r w:rsidR="00517208">
              <w:t>beregne modul B6</w:t>
            </w:r>
            <w:r w:rsidR="0022505B">
              <w:t xml:space="preserve"> (energiforbrug til drift)</w:t>
            </w:r>
            <w:r w:rsidR="00517208">
              <w:t xml:space="preserve"> ud fra stand</w:t>
            </w:r>
            <w:r w:rsidR="00653B59">
              <w:t>ardværdier</w:t>
            </w:r>
            <w:r w:rsidR="0022505B">
              <w:t>. Man kan også</w:t>
            </w:r>
            <w:r w:rsidR="00421FCD">
              <w:t xml:space="preserve"> vælge at benytte reglerne om energirammen</w:t>
            </w:r>
            <w:r w:rsidR="00653B59">
              <w:t>.</w:t>
            </w:r>
            <w:r w:rsidR="00421FCD">
              <w:t xml:space="preserve"> Sidstnævnte skal give bygningsejere mulighed for at påvise i den enkelte sag, at klimapåvirkningen reelt er mindre end det resultat, man ville nå frem til med standardværdierne. Det kunne fx være for at påvise, at en feriebolig opfylder lavemissionsklassen.</w:t>
            </w:r>
            <w:r w:rsidR="004C55C4">
              <w:t xml:space="preserve"> Det er forventningen, at de fleste vil anvende standardværdierne.</w:t>
            </w:r>
          </w:p>
          <w:p w14:paraId="7B99078F" w14:textId="77777777" w:rsidR="00135D3E" w:rsidRDefault="00135D3E" w:rsidP="006E5CAD">
            <w:pPr>
              <w:rPr>
                <w:ins w:id="170" w:author="Johan Vestergaard Paulsen" w:date="2024-08-28T12:22:00Z"/>
              </w:rPr>
            </w:pPr>
          </w:p>
          <w:p w14:paraId="55B6DC85" w14:textId="04DBB41A" w:rsidR="00135D3E" w:rsidRDefault="00135D3E" w:rsidP="006E5CAD"/>
        </w:tc>
        <w:tc>
          <w:tcPr>
            <w:tcW w:w="4915" w:type="dxa"/>
          </w:tcPr>
          <w:p w14:paraId="6336B414" w14:textId="77777777" w:rsidR="00DC5357" w:rsidRDefault="00DC5357" w:rsidP="006E5CAD"/>
        </w:tc>
      </w:tr>
      <w:tr w:rsidR="00DC5357" w14:paraId="3617DB21" w14:textId="77777777" w:rsidTr="006E5CAD">
        <w:tc>
          <w:tcPr>
            <w:tcW w:w="6091" w:type="dxa"/>
            <w:gridSpan w:val="3"/>
          </w:tcPr>
          <w:p w14:paraId="1AE858AF" w14:textId="6CE67ABA" w:rsidR="00CE136F" w:rsidRDefault="00DC5357" w:rsidP="006E5CAD">
            <w:r w:rsidRPr="00C822D6">
              <w:rPr>
                <w:i/>
                <w:iCs/>
              </w:rPr>
              <w:t xml:space="preserve">Stk. </w:t>
            </w:r>
            <w:ins w:id="171" w:author="Frederik Schelle Hornnes" w:date="2024-09-11T10:59:00Z">
              <w:r w:rsidR="003B2CC4">
                <w:rPr>
                  <w:i/>
                  <w:iCs/>
                </w:rPr>
                <w:t>14.</w:t>
              </w:r>
            </w:ins>
            <w:del w:id="172" w:author="Frederik Schelle Hornnes" w:date="2024-09-11T10:59:00Z">
              <w:r w:rsidRPr="00C822D6" w:rsidDel="003B2CC4">
                <w:rPr>
                  <w:i/>
                  <w:iCs/>
                </w:rPr>
                <w:delText>9</w:delText>
              </w:r>
              <w:r w:rsidRPr="00C822D6" w:rsidDel="003B2CC4">
                <w:delText>.</w:delText>
              </w:r>
            </w:del>
            <w:r w:rsidRPr="00C822D6">
              <w:t xml:space="preserve"> Bygningsejer kan inkludere oplysning om, at byggeriet opfylder lavemissionsklassen, hvis klimapåvirkningen er på</w:t>
            </w:r>
            <w:ins w:id="173" w:author="Frederik Schelle Hornnes" w:date="2024-09-11T10:59:00Z">
              <w:r w:rsidR="003B2CC4">
                <w:t>:</w:t>
              </w:r>
            </w:ins>
            <w:r w:rsidRPr="00C822D6">
              <w:t xml:space="preserve"> </w:t>
            </w:r>
            <w:del w:id="174" w:author="Frederik Schelle Hornnes" w:date="2024-09-11T10:59:00Z">
              <w:r w:rsidRPr="00C822D6" w:rsidDel="003B2CC4">
                <w:delText>højst 8,0 kg CO2-ækvivalenter pr. m2 pr. år.</w:delText>
              </w:r>
            </w:del>
            <w:ins w:id="175" w:author="Johan Vestergaard Paulsen" w:date="2024-07-15T22:05:00Z">
              <w:del w:id="176" w:author="Frederik Schelle Hornnes" w:date="2024-09-11T10:59:00Z">
                <w:r w:rsidR="008B0900" w:rsidDel="003B2CC4">
                  <w:delText>:</w:delText>
                </w:r>
              </w:del>
            </w:ins>
            <w:del w:id="177" w:author="Frederik Schelle Hornnes" w:date="2024-09-11T10:59:00Z">
              <w:r w:rsidRPr="00C822D6" w:rsidDel="003B2CC4">
                <w:delText xml:space="preserve"> </w:delText>
              </w:r>
            </w:del>
          </w:p>
          <w:p w14:paraId="1332D977" w14:textId="59C6DF44" w:rsidR="00CE136F" w:rsidRDefault="00CE136F" w:rsidP="006E5CAD">
            <w:pPr>
              <w:rPr>
                <w:ins w:id="178" w:author="Frederik Schelle Hornnes" w:date="2024-09-11T11:00:00Z"/>
              </w:rPr>
            </w:pPr>
          </w:p>
          <w:p w14:paraId="10C40827" w14:textId="77777777" w:rsidR="003B2CC4" w:rsidRPr="00CF304F" w:rsidRDefault="003B2CC4" w:rsidP="006E5CAD">
            <w:pPr>
              <w:pStyle w:val="Listeafsnit"/>
              <w:numPr>
                <w:ilvl w:val="0"/>
                <w:numId w:val="9"/>
              </w:numPr>
              <w:rPr>
                <w:ins w:id="179" w:author="Frederik Schelle Hornnes" w:date="2024-09-11T11:00:00Z"/>
              </w:rPr>
            </w:pPr>
            <w:ins w:id="180" w:author="Frederik Schelle Hornnes" w:date="2024-09-11T11:00:00Z">
              <w:r w:rsidRPr="00CF304F">
                <w:t xml:space="preserve">For sommerhuse, campinghytter og lignende ferieboliger med et opvarmet etageareal mindre end 150 m²: 3,2 </w:t>
              </w:r>
              <w:r w:rsidRPr="00C822D6">
                <w:t>kg CO</w:t>
              </w:r>
              <w:r w:rsidRPr="00CF6CBB">
                <w:rPr>
                  <w:vertAlign w:val="subscript"/>
                </w:rPr>
                <w:t>2</w:t>
              </w:r>
              <w:r w:rsidRPr="00C822D6">
                <w:t>-ækvivalenter pr. m</w:t>
              </w:r>
              <w:r w:rsidRPr="00CF6CBB">
                <w:rPr>
                  <w:vertAlign w:val="superscript"/>
                </w:rPr>
                <w:t>2</w:t>
              </w:r>
              <w:r w:rsidRPr="00C822D6">
                <w:t xml:space="preserve"> pr. år</w:t>
              </w:r>
              <w:r w:rsidRPr="00CF304F">
                <w:t xml:space="preserve"> </w:t>
              </w:r>
            </w:ins>
          </w:p>
          <w:p w14:paraId="4B796E8C" w14:textId="77777777" w:rsidR="003B2CC4" w:rsidRPr="00CF304F" w:rsidRDefault="003B2CC4" w:rsidP="006E5CAD">
            <w:pPr>
              <w:pStyle w:val="Listeafsnit"/>
              <w:numPr>
                <w:ilvl w:val="0"/>
                <w:numId w:val="9"/>
              </w:numPr>
              <w:rPr>
                <w:ins w:id="181" w:author="Frederik Schelle Hornnes" w:date="2024-09-11T11:00:00Z"/>
              </w:rPr>
            </w:pPr>
            <w:ins w:id="182" w:author="Frederik Schelle Hornnes" w:date="2024-09-11T11:00:00Z">
              <w:r w:rsidRPr="00CF304F">
                <w:t xml:space="preserve">For sommerhuse, campinghytter og lignende ferieboliger med et opvarmet etageareal på mindst 150 m²: 5,4 </w:t>
              </w:r>
              <w:r w:rsidRPr="00C822D6">
                <w:t>kg CO</w:t>
              </w:r>
              <w:r w:rsidRPr="00CF6CBB">
                <w:rPr>
                  <w:vertAlign w:val="subscript"/>
                </w:rPr>
                <w:t>2</w:t>
              </w:r>
              <w:r w:rsidRPr="00C822D6">
                <w:t>-ækvivalenter pr. m</w:t>
              </w:r>
              <w:r w:rsidRPr="00CF6CBB">
                <w:rPr>
                  <w:vertAlign w:val="superscript"/>
                </w:rPr>
                <w:t>2</w:t>
              </w:r>
              <w:r w:rsidRPr="00C822D6">
                <w:t xml:space="preserve"> pr. år</w:t>
              </w:r>
            </w:ins>
          </w:p>
          <w:p w14:paraId="0C92DB69" w14:textId="77777777" w:rsidR="003B2CC4" w:rsidRPr="00CF304F" w:rsidRDefault="003B2CC4" w:rsidP="006E5CAD">
            <w:pPr>
              <w:pStyle w:val="Listeafsnit"/>
              <w:numPr>
                <w:ilvl w:val="0"/>
                <w:numId w:val="9"/>
              </w:numPr>
              <w:rPr>
                <w:ins w:id="183" w:author="Frederik Schelle Hornnes" w:date="2024-09-11T11:00:00Z"/>
              </w:rPr>
            </w:pPr>
            <w:ins w:id="184" w:author="Frederik Schelle Hornnes" w:date="2024-09-11T11:00:00Z">
              <w:r w:rsidRPr="00CF304F">
                <w:t xml:space="preserve">For stuehuse, fritliggende enfamiliehuse og række-, kæde- og dobbelthuse: 5,4 </w:t>
              </w:r>
              <w:r w:rsidRPr="00C822D6">
                <w:t>kg CO</w:t>
              </w:r>
              <w:r w:rsidRPr="00CF6CBB">
                <w:rPr>
                  <w:vertAlign w:val="subscript"/>
                </w:rPr>
                <w:t>2</w:t>
              </w:r>
              <w:r w:rsidRPr="00C822D6">
                <w:t>-ækvivalenter pr. m</w:t>
              </w:r>
              <w:r w:rsidRPr="00CF6CBB">
                <w:rPr>
                  <w:vertAlign w:val="superscript"/>
                </w:rPr>
                <w:t>2</w:t>
              </w:r>
              <w:r w:rsidRPr="00C822D6">
                <w:t xml:space="preserve"> pr. år</w:t>
              </w:r>
            </w:ins>
          </w:p>
          <w:p w14:paraId="78F809DB" w14:textId="77777777" w:rsidR="003B2CC4" w:rsidRPr="00CF304F" w:rsidRDefault="003B2CC4" w:rsidP="006E5CAD">
            <w:pPr>
              <w:pStyle w:val="Listeafsnit"/>
              <w:numPr>
                <w:ilvl w:val="0"/>
                <w:numId w:val="9"/>
              </w:numPr>
              <w:rPr>
                <w:ins w:id="185" w:author="Frederik Schelle Hornnes" w:date="2024-09-11T11:00:00Z"/>
              </w:rPr>
            </w:pPr>
            <w:ins w:id="186" w:author="Frederik Schelle Hornnes" w:date="2024-09-11T11:00:00Z">
              <w:r w:rsidRPr="00CF304F">
                <w:t xml:space="preserve">For etageboliger, samt kontor, handel, lager o.lign.: 6,1 </w:t>
              </w:r>
              <w:r w:rsidRPr="00C822D6">
                <w:t>kg CO</w:t>
              </w:r>
              <w:r w:rsidRPr="00CF6CBB">
                <w:rPr>
                  <w:vertAlign w:val="subscript"/>
                </w:rPr>
                <w:t>2</w:t>
              </w:r>
              <w:r w:rsidRPr="00C822D6">
                <w:t>-ækvivalenter pr. m</w:t>
              </w:r>
              <w:r w:rsidRPr="00CF6CBB">
                <w:rPr>
                  <w:vertAlign w:val="superscript"/>
                </w:rPr>
                <w:t>2</w:t>
              </w:r>
              <w:r w:rsidRPr="00C822D6">
                <w:t xml:space="preserve"> pr. år</w:t>
              </w:r>
            </w:ins>
          </w:p>
          <w:p w14:paraId="5E9F1808" w14:textId="77777777" w:rsidR="003B2CC4" w:rsidRPr="00CF304F" w:rsidRDefault="003B2CC4" w:rsidP="006E5CAD">
            <w:pPr>
              <w:pStyle w:val="Listeafsnit"/>
              <w:numPr>
                <w:ilvl w:val="0"/>
                <w:numId w:val="9"/>
              </w:numPr>
              <w:rPr>
                <w:ins w:id="187" w:author="Frederik Schelle Hornnes" w:date="2024-09-11T11:00:00Z"/>
              </w:rPr>
            </w:pPr>
            <w:ins w:id="188" w:author="Frederik Schelle Hornnes" w:date="2024-09-11T11:00:00Z">
              <w:r w:rsidRPr="00CF304F">
                <w:t xml:space="preserve">For øvrigt byggeri: 6,4 </w:t>
              </w:r>
              <w:r w:rsidRPr="00C822D6">
                <w:t>kg CO</w:t>
              </w:r>
              <w:r w:rsidRPr="00CF6CBB">
                <w:rPr>
                  <w:vertAlign w:val="subscript"/>
                </w:rPr>
                <w:t>2</w:t>
              </w:r>
              <w:r w:rsidRPr="00C822D6">
                <w:t>-ækvivalenter pr. m</w:t>
              </w:r>
              <w:r w:rsidRPr="00CF6CBB">
                <w:rPr>
                  <w:vertAlign w:val="superscript"/>
                </w:rPr>
                <w:t>2</w:t>
              </w:r>
              <w:r w:rsidRPr="00C822D6">
                <w:t xml:space="preserve"> pr. år</w:t>
              </w:r>
            </w:ins>
          </w:p>
          <w:p w14:paraId="3D701AE1" w14:textId="77777777" w:rsidR="003B2CC4" w:rsidRDefault="003B2CC4" w:rsidP="006E5CAD"/>
          <w:p w14:paraId="005488A8" w14:textId="6C783FD2" w:rsidR="00CE136F" w:rsidDel="000F65A5" w:rsidRDefault="000F65A5" w:rsidP="006E5CAD">
            <w:pPr>
              <w:rPr>
                <w:del w:id="189" w:author="Frederik Schelle Hornnes" w:date="2024-09-11T12:41:00Z"/>
              </w:rPr>
            </w:pPr>
            <w:ins w:id="190" w:author="Frederik Schelle Hornnes" w:date="2024-09-11T12:40:00Z">
              <w:r>
                <w:t xml:space="preserve">Stk. 15. </w:t>
              </w:r>
              <w:r w:rsidRPr="00C822D6">
                <w:t>Beregningen</w:t>
              </w:r>
            </w:ins>
            <w:ins w:id="191" w:author="Frederik Schelle Hornnes" w:date="2024-09-13T10:39:00Z">
              <w:r w:rsidR="00B322FB">
                <w:t xml:space="preserve"> i henhold til stk. 14 </w:t>
              </w:r>
            </w:ins>
            <w:ins w:id="192" w:author="Frederik Schelle Hornnes" w:date="2024-09-11T12:40:00Z">
              <w:r w:rsidRPr="00C822D6">
                <w:t>foretages med de ændringer, som følger af § 298, stk. 1</w:t>
              </w:r>
            </w:ins>
            <w:ins w:id="193" w:author="Frederik Schelle Hornnes" w:date="2024-09-11T14:43:00Z">
              <w:r w:rsidR="00174EB1">
                <w:t>-</w:t>
              </w:r>
            </w:ins>
            <w:ins w:id="194" w:author="Frederik Schelle Hornnes" w:date="2024-09-18T09:49:00Z">
              <w:r w:rsidR="0081192A">
                <w:t>8</w:t>
              </w:r>
            </w:ins>
            <w:ins w:id="195" w:author="Frederik Schelle Hornnes" w:date="2024-09-11T12:40:00Z">
              <w:r w:rsidRPr="00C822D6">
                <w:t>.</w:t>
              </w:r>
            </w:ins>
          </w:p>
          <w:p w14:paraId="44C0C4F2" w14:textId="77777777" w:rsidR="007D0EFF" w:rsidRDefault="007D0EFF" w:rsidP="006E5CAD"/>
          <w:p w14:paraId="625B1E63" w14:textId="350F5754" w:rsidR="00CD1AEC" w:rsidRPr="00C561C1" w:rsidRDefault="003B2CC4" w:rsidP="006E5CAD">
            <w:ins w:id="196" w:author="Frederik Schelle Hornnes" w:date="2024-09-11T11:01:00Z">
              <w:r>
                <w:t xml:space="preserve">Stk. 16. </w:t>
              </w:r>
            </w:ins>
            <w:ins w:id="197" w:author="Frederik Schelle Hornnes" w:date="2024-09-13T10:40:00Z">
              <w:r w:rsidR="00B322FB">
                <w:t>For at byggeriet opfylder lavemissionsklassen i henhold til stk. 14 må</w:t>
              </w:r>
              <w:r w:rsidR="00B322FB" w:rsidDel="00B322FB">
                <w:t xml:space="preserve"> </w:t>
              </w:r>
              <w:r w:rsidR="00B322FB">
                <w:t>b</w:t>
              </w:r>
            </w:ins>
            <w:ins w:id="198" w:author="Frederik Schelle Hornnes" w:date="2024-09-11T11:01:00Z">
              <w:r>
                <w:t xml:space="preserve">yggeprocessen (A4-A5) </w:t>
              </w:r>
            </w:ins>
            <w:ins w:id="199" w:author="Frederik Schelle Hornnes" w:date="2024-09-13T10:40:00Z">
              <w:r w:rsidR="00B322FB">
                <w:t xml:space="preserve">endvidere </w:t>
              </w:r>
            </w:ins>
            <w:ins w:id="200" w:author="Frederik Schelle Hornnes" w:date="2024-09-11T11:01:00Z">
              <w:r>
                <w:t xml:space="preserve">højst udlede 1,1 </w:t>
              </w:r>
              <w:r w:rsidRPr="00C822D6">
                <w:t>kg CO</w:t>
              </w:r>
              <w:r w:rsidRPr="00CF6CBB">
                <w:rPr>
                  <w:vertAlign w:val="subscript"/>
                </w:rPr>
                <w:t>2</w:t>
              </w:r>
              <w:r w:rsidRPr="00C822D6">
                <w:t>-ækvivalenter pr. m</w:t>
              </w:r>
              <w:r w:rsidRPr="00CF6CBB">
                <w:rPr>
                  <w:vertAlign w:val="superscript"/>
                </w:rPr>
                <w:t>2</w:t>
              </w:r>
              <w:r w:rsidRPr="00C822D6">
                <w:t xml:space="preserve"> pr. år</w:t>
              </w:r>
              <w:r>
                <w:t>.</w:t>
              </w:r>
            </w:ins>
          </w:p>
        </w:tc>
        <w:tc>
          <w:tcPr>
            <w:tcW w:w="4819" w:type="dxa"/>
          </w:tcPr>
          <w:p w14:paraId="5CA9B02D" w14:textId="2D91AC7B" w:rsidR="00DC5357" w:rsidRDefault="008B0900" w:rsidP="006E5CAD">
            <w:r>
              <w:t>Tilsvarende med den differentiering på bygningstyper og stramning af grænseværdien, som sker i reglerne om grænseværdi (beskrevet lige herunder), så ændres også reglerne om lavemissionsklassen, som fremover differentieres og strammes tilsvarende.</w:t>
            </w:r>
          </w:p>
        </w:tc>
        <w:tc>
          <w:tcPr>
            <w:tcW w:w="4915" w:type="dxa"/>
          </w:tcPr>
          <w:p w14:paraId="74D8A3FB" w14:textId="410CBB56" w:rsidR="00DC5357" w:rsidRDefault="00DC5357" w:rsidP="006E5CAD"/>
        </w:tc>
      </w:tr>
      <w:tr w:rsidR="00DC5357" w14:paraId="0FF87FA3" w14:textId="77777777" w:rsidTr="006E5CAD">
        <w:tc>
          <w:tcPr>
            <w:tcW w:w="15825" w:type="dxa"/>
            <w:gridSpan w:val="5"/>
          </w:tcPr>
          <w:p w14:paraId="4C3E6012" w14:textId="64DF507E" w:rsidR="00DC5357" w:rsidRDefault="00DC5357" w:rsidP="006E5CAD">
            <w:pPr>
              <w:jc w:val="center"/>
            </w:pPr>
            <w:r w:rsidRPr="008A66FD">
              <w:rPr>
                <w:i/>
                <w:sz w:val="28"/>
              </w:rPr>
              <w:t>§ 298</w:t>
            </w:r>
            <w:r w:rsidRPr="008A66FD">
              <w:rPr>
                <w:sz w:val="28"/>
              </w:rPr>
              <w:t xml:space="preserve"> affattes således:</w:t>
            </w:r>
          </w:p>
        </w:tc>
      </w:tr>
      <w:tr w:rsidR="00DC5357" w14:paraId="19D806B9" w14:textId="77777777" w:rsidTr="006E5CAD">
        <w:tc>
          <w:tcPr>
            <w:tcW w:w="6091" w:type="dxa"/>
            <w:gridSpan w:val="3"/>
          </w:tcPr>
          <w:p w14:paraId="7181786F" w14:textId="62AA2ED9" w:rsidR="00CD1AEC" w:rsidRDefault="008041A3" w:rsidP="006E5CAD">
            <w:pPr>
              <w:rPr>
                <w:ins w:id="201" w:author="Niels Bruus Varming" w:date="2024-06-04T07:08:00Z"/>
              </w:rPr>
            </w:pPr>
            <w:ins w:id="202" w:author="Frederik Schelle Hornnes" w:date="2024-09-11T11:06:00Z">
              <w:r>
                <w:lastRenderedPageBreak/>
                <w:t xml:space="preserve">Stk. 1. </w:t>
              </w:r>
            </w:ins>
            <w:r w:rsidR="00DC5357" w:rsidRPr="00C822D6">
              <w:t>For byg</w:t>
            </w:r>
            <w:ins w:id="203" w:author="Frederik Schelle Hornnes" w:date="2024-06-11T11:07:00Z">
              <w:r w:rsidR="00CB4A31">
                <w:t>geri</w:t>
              </w:r>
            </w:ins>
            <w:del w:id="204" w:author="Frederik Schelle Hornnes" w:date="2024-06-11T11:07:00Z">
              <w:r w:rsidR="00DC5357" w:rsidRPr="00C822D6" w:rsidDel="00CB4A31">
                <w:delText>ninger</w:delText>
              </w:r>
            </w:del>
            <w:r w:rsidR="00DC5357" w:rsidRPr="00C822D6">
              <w:t xml:space="preserve">, som er omfattet af § 297, </w:t>
            </w:r>
            <w:del w:id="205" w:author="Frederik Schelle Hornnes" w:date="2024-09-11T11:06:00Z">
              <w:r w:rsidR="00DC5357" w:rsidRPr="00C822D6" w:rsidDel="008041A3">
                <w:delText xml:space="preserve">og som har et opvarmet etageareal, jf. § 256, på over 1.000 m2, </w:delText>
              </w:r>
            </w:del>
            <w:r w:rsidR="00DC5357" w:rsidRPr="00C822D6">
              <w:t>må klimapåvirkningen</w:t>
            </w:r>
            <w:ins w:id="206" w:author="Niels Bruus Varming" w:date="2024-06-04T07:10:00Z">
              <w:r w:rsidR="00035366">
                <w:t xml:space="preserve"> </w:t>
              </w:r>
            </w:ins>
            <w:ins w:id="207" w:author="Frederik Schelle Hornnes" w:date="2024-09-11T11:06:00Z">
              <w:r>
                <w:t xml:space="preserve">fra modulerne A1-A3, </w:t>
              </w:r>
              <w:r w:rsidR="0081192A">
                <w:t xml:space="preserve">B4, B6, og C3-C4, samlet set </w:t>
              </w:r>
            </w:ins>
            <w:del w:id="208" w:author="Frederik Schelle Hornnes" w:date="2024-09-18T09:48:00Z">
              <w:r w:rsidR="00DC5357" w:rsidRPr="00C822D6" w:rsidDel="0081192A">
                <w:delText xml:space="preserve">ifølge tilsvarende beregningsforudsætninger som beskrevet i § 297 med de ændringer, som følger af stk. </w:delText>
              </w:r>
            </w:del>
            <w:del w:id="209" w:author="Frederik Schelle Hornnes" w:date="2024-09-13T09:23:00Z">
              <w:r w:rsidR="00DC5357" w:rsidRPr="00C822D6" w:rsidDel="008E5093">
                <w:delText>2</w:delText>
              </w:r>
            </w:del>
            <w:del w:id="210" w:author="Frederik Schelle Hornnes" w:date="2024-09-18T09:48:00Z">
              <w:r w:rsidR="00DC5357" w:rsidRPr="00C822D6" w:rsidDel="0081192A">
                <w:delText>-</w:delText>
              </w:r>
            </w:del>
            <w:del w:id="211" w:author="Frederik Schelle Hornnes" w:date="2024-09-13T09:23:00Z">
              <w:r w:rsidR="00DC5357" w:rsidRPr="00C822D6" w:rsidDel="008E5093">
                <w:delText>4</w:delText>
              </w:r>
            </w:del>
            <w:del w:id="212" w:author="Frederik Schelle Hornnes" w:date="2024-09-18T09:48:00Z">
              <w:r w:rsidR="00DC5357" w:rsidRPr="00C822D6" w:rsidDel="0081192A">
                <w:delText xml:space="preserve">, </w:delText>
              </w:r>
            </w:del>
            <w:r w:rsidR="00DC5357" w:rsidRPr="00C822D6">
              <w:t>ikke overstige</w:t>
            </w:r>
            <w:ins w:id="213" w:author="Frederik Schelle Hornnes" w:date="2024-09-11T11:06:00Z">
              <w:r>
                <w:t xml:space="preserve"> følgende grænseværdier</w:t>
              </w:r>
            </w:ins>
          </w:p>
          <w:p w14:paraId="111CBFDE" w14:textId="6BFA1A45" w:rsidR="00A24E57" w:rsidRDefault="00A24E57" w:rsidP="006E5CAD">
            <w:pPr>
              <w:rPr>
                <w:ins w:id="214" w:author="Niels Bruus Varming" w:date="2024-06-04T07:10:00Z"/>
              </w:rPr>
            </w:pPr>
            <w:del w:id="215" w:author="Frederik Schelle Hornnes" w:date="2024-09-11T11:07:00Z">
              <w:r w:rsidRPr="00C822D6" w:rsidDel="008041A3">
                <w:delText xml:space="preserve">12,0 kg CO2-ækvivalenter pr. m2 pr. år. </w:delText>
              </w:r>
            </w:del>
            <w:ins w:id="216" w:author="Johan Vestergaard Paulsen" w:date="2024-07-15T21:30:00Z">
              <w:r>
                <w:t>:</w:t>
              </w:r>
            </w:ins>
          </w:p>
          <w:p w14:paraId="1586B1EF" w14:textId="15619188" w:rsidR="00CD1AEC" w:rsidRDefault="00CD1AEC" w:rsidP="006E5CAD">
            <w:pPr>
              <w:rPr>
                <w:ins w:id="217" w:author="Frederik Schelle Hornnes" w:date="2024-09-11T11:08:00Z"/>
              </w:rPr>
            </w:pPr>
          </w:p>
          <w:p w14:paraId="63C69F40" w14:textId="77777777" w:rsidR="00CF304F" w:rsidRPr="00CF304F" w:rsidRDefault="00CF304F" w:rsidP="006E5CAD">
            <w:pPr>
              <w:pStyle w:val="Listeafsnit"/>
              <w:numPr>
                <w:ilvl w:val="0"/>
                <w:numId w:val="8"/>
              </w:numPr>
              <w:rPr>
                <w:ins w:id="218" w:author="Frederik Schelle Hornnes" w:date="2024-09-11T11:08:00Z"/>
              </w:rPr>
            </w:pPr>
            <w:ins w:id="219" w:author="Frederik Schelle Hornnes" w:date="2024-09-11T11:08:00Z">
              <w:r w:rsidRPr="00CF304F">
                <w:t xml:space="preserve">For sommerhuse, campinghytter og lignende ferieboliger med et opvarmet etageareal mindre end 150 m²: 4,0 </w:t>
              </w:r>
              <w:r w:rsidRPr="00C822D6">
                <w:t>kg CO</w:t>
              </w:r>
              <w:r w:rsidRPr="00CF6CBB">
                <w:rPr>
                  <w:vertAlign w:val="subscript"/>
                </w:rPr>
                <w:t>2</w:t>
              </w:r>
              <w:r w:rsidRPr="00C822D6">
                <w:t>-ækvivalenter pr. m</w:t>
              </w:r>
              <w:r w:rsidRPr="00CF6CBB">
                <w:rPr>
                  <w:vertAlign w:val="superscript"/>
                </w:rPr>
                <w:t>2</w:t>
              </w:r>
              <w:r w:rsidRPr="00C822D6">
                <w:t xml:space="preserve"> pr. år</w:t>
              </w:r>
              <w:r w:rsidRPr="00CF304F">
                <w:t>.</w:t>
              </w:r>
            </w:ins>
          </w:p>
          <w:p w14:paraId="55D83AD5" w14:textId="77777777" w:rsidR="00CF304F" w:rsidRPr="00CF304F" w:rsidRDefault="00CF304F" w:rsidP="006E5CAD">
            <w:pPr>
              <w:pStyle w:val="Listeafsnit"/>
              <w:numPr>
                <w:ilvl w:val="0"/>
                <w:numId w:val="8"/>
              </w:numPr>
              <w:rPr>
                <w:ins w:id="220" w:author="Frederik Schelle Hornnes" w:date="2024-09-11T11:08:00Z"/>
              </w:rPr>
            </w:pPr>
            <w:ins w:id="221" w:author="Frederik Schelle Hornnes" w:date="2024-09-11T11:08:00Z">
              <w:r w:rsidRPr="00CF304F">
                <w:t xml:space="preserve">For sommerhuse, campinghytter og lignende ferieboliger med et opvarmet etageareal på mindst 150 m²: 6,7 </w:t>
              </w:r>
              <w:r w:rsidRPr="00C822D6">
                <w:t>kg CO</w:t>
              </w:r>
              <w:r w:rsidRPr="00CF6CBB">
                <w:rPr>
                  <w:vertAlign w:val="subscript"/>
                </w:rPr>
                <w:t>2</w:t>
              </w:r>
              <w:r w:rsidRPr="00C822D6">
                <w:t>-ækvivalenter pr. m</w:t>
              </w:r>
              <w:r w:rsidRPr="00CF6CBB">
                <w:rPr>
                  <w:vertAlign w:val="superscript"/>
                </w:rPr>
                <w:t>2</w:t>
              </w:r>
              <w:r w:rsidRPr="00C822D6">
                <w:t xml:space="preserve"> pr. år</w:t>
              </w:r>
              <w:r>
                <w:t>.</w:t>
              </w:r>
            </w:ins>
          </w:p>
          <w:p w14:paraId="6355DC63" w14:textId="77777777" w:rsidR="00CF304F" w:rsidRPr="00CF304F" w:rsidRDefault="00CF304F" w:rsidP="006E5CAD">
            <w:pPr>
              <w:pStyle w:val="Listeafsnit"/>
              <w:numPr>
                <w:ilvl w:val="0"/>
                <w:numId w:val="8"/>
              </w:numPr>
              <w:rPr>
                <w:ins w:id="222" w:author="Frederik Schelle Hornnes" w:date="2024-09-11T11:08:00Z"/>
              </w:rPr>
            </w:pPr>
            <w:ins w:id="223" w:author="Frederik Schelle Hornnes" w:date="2024-09-11T11:08:00Z">
              <w:r w:rsidRPr="00CF304F">
                <w:t>For stuehuse, fritliggende enfamiliehuse og række-, kæde- og dobbelthuse: 6,7 kg CO</w:t>
              </w:r>
              <w:r w:rsidRPr="00CF6CBB">
                <w:rPr>
                  <w:vertAlign w:val="subscript"/>
                </w:rPr>
                <w:t>2</w:t>
              </w:r>
              <w:r w:rsidRPr="00CF304F">
                <w:t>-ækvivalenter pr. m</w:t>
              </w:r>
              <w:r w:rsidRPr="00CF6CBB">
                <w:rPr>
                  <w:vertAlign w:val="superscript"/>
                </w:rPr>
                <w:t>2</w:t>
              </w:r>
              <w:r w:rsidRPr="00CF304F">
                <w:t xml:space="preserve"> pr. år.</w:t>
              </w:r>
            </w:ins>
          </w:p>
          <w:p w14:paraId="6FF4A817" w14:textId="77777777" w:rsidR="00CF304F" w:rsidRPr="00CF304F" w:rsidRDefault="00CF304F" w:rsidP="006E5CAD">
            <w:pPr>
              <w:pStyle w:val="Listeafsnit"/>
              <w:numPr>
                <w:ilvl w:val="0"/>
                <w:numId w:val="8"/>
              </w:numPr>
              <w:rPr>
                <w:ins w:id="224" w:author="Frederik Schelle Hornnes" w:date="2024-09-11T11:08:00Z"/>
              </w:rPr>
            </w:pPr>
            <w:ins w:id="225" w:author="Frederik Schelle Hornnes" w:date="2024-09-11T11:08:00Z">
              <w:r w:rsidRPr="00CF304F">
                <w:t xml:space="preserve">For etageboliger, samt kontor, handel, lager o. lign.: 7,5 </w:t>
              </w:r>
              <w:r w:rsidRPr="00C822D6">
                <w:t>kg CO</w:t>
              </w:r>
              <w:r w:rsidRPr="00CF6CBB">
                <w:rPr>
                  <w:vertAlign w:val="subscript"/>
                </w:rPr>
                <w:t>2</w:t>
              </w:r>
              <w:r w:rsidRPr="00C822D6">
                <w:t>-ækvivalenter pr. m</w:t>
              </w:r>
              <w:r w:rsidRPr="00CF6CBB">
                <w:rPr>
                  <w:vertAlign w:val="superscript"/>
                </w:rPr>
                <w:t>2</w:t>
              </w:r>
              <w:r w:rsidRPr="00C822D6">
                <w:t xml:space="preserve"> pr. år</w:t>
              </w:r>
              <w:r>
                <w:t>.</w:t>
              </w:r>
            </w:ins>
          </w:p>
          <w:p w14:paraId="17E16A4D" w14:textId="3DB8ECB2" w:rsidR="00CF304F" w:rsidRPr="00CF304F" w:rsidRDefault="00CF304F" w:rsidP="006E5CAD">
            <w:pPr>
              <w:pStyle w:val="Listeafsnit"/>
              <w:numPr>
                <w:ilvl w:val="0"/>
                <w:numId w:val="8"/>
              </w:numPr>
              <w:rPr>
                <w:ins w:id="226" w:author="Frederik Schelle Hornnes" w:date="2024-09-11T11:08:00Z"/>
              </w:rPr>
            </w:pPr>
            <w:ins w:id="227" w:author="Frederik Schelle Hornnes" w:date="2024-09-11T11:08:00Z">
              <w:r w:rsidRPr="00CF304F">
                <w:t xml:space="preserve">For øvrigt byggeri: 8,0 </w:t>
              </w:r>
              <w:r w:rsidRPr="00C822D6">
                <w:t>kg CO</w:t>
              </w:r>
              <w:r w:rsidRPr="00CF6CBB">
                <w:rPr>
                  <w:vertAlign w:val="subscript"/>
                </w:rPr>
                <w:t>2</w:t>
              </w:r>
              <w:r w:rsidRPr="00C822D6">
                <w:t>-ækvivalenter pr. m</w:t>
              </w:r>
              <w:r w:rsidRPr="00CF6CBB">
                <w:rPr>
                  <w:vertAlign w:val="superscript"/>
                </w:rPr>
                <w:t>2</w:t>
              </w:r>
              <w:r w:rsidRPr="00C822D6">
                <w:t xml:space="preserve"> pr. år</w:t>
              </w:r>
              <w:r>
                <w:t>.</w:t>
              </w:r>
            </w:ins>
          </w:p>
          <w:p w14:paraId="3DB7CDD6" w14:textId="573A1082" w:rsidR="00CF304F" w:rsidRDefault="00CF304F" w:rsidP="006E5CAD">
            <w:pPr>
              <w:rPr>
                <w:ins w:id="228" w:author="Frederik Schelle Hornnes" w:date="2024-09-18T09:43:00Z"/>
              </w:rPr>
            </w:pPr>
          </w:p>
          <w:p w14:paraId="69983F97" w14:textId="25C7F8D5" w:rsidR="0081192A" w:rsidRDefault="0081192A" w:rsidP="006E5CAD">
            <w:pPr>
              <w:rPr>
                <w:ins w:id="229" w:author="Frederik Schelle Hornnes" w:date="2024-09-18T09:43:00Z"/>
              </w:rPr>
            </w:pPr>
            <w:ins w:id="230" w:author="Frederik Schelle Hornnes" w:date="2024-09-18T09:44:00Z">
              <w:r>
                <w:t>Stk. 2. Beregningen</w:t>
              </w:r>
            </w:ins>
            <w:ins w:id="231" w:author="Frederik Schelle Hornnes" w:date="2024-09-18T09:46:00Z">
              <w:r>
                <w:t xml:space="preserve"> </w:t>
              </w:r>
            </w:ins>
            <w:ins w:id="232" w:author="Frederik Schelle Hornnes" w:date="2024-09-18T09:47:00Z">
              <w:r>
                <w:t>i henhold til stk. 1</w:t>
              </w:r>
            </w:ins>
            <w:ins w:id="233" w:author="Frederik Schelle Hornnes" w:date="2024-09-18T09:48:00Z">
              <w:r>
                <w:t>,</w:t>
              </w:r>
            </w:ins>
            <w:ins w:id="234" w:author="Frederik Schelle Hornnes" w:date="2024-09-18T09:47:00Z">
              <w:r>
                <w:t xml:space="preserve"> </w:t>
              </w:r>
            </w:ins>
            <w:ins w:id="235" w:author="Frederik Schelle Hornnes" w:date="2024-09-18T09:46:00Z">
              <w:r>
                <w:t>foretages ifølge tilsvarende beregningsforudsætninger som beskrevet i § 297 med de ændringer</w:t>
              </w:r>
            </w:ins>
            <w:ins w:id="236" w:author="Frederik Schelle Hornnes" w:date="2024-09-18T09:44:00Z">
              <w:r>
                <w:t xml:space="preserve">, som følger af stk. </w:t>
              </w:r>
            </w:ins>
            <w:ins w:id="237" w:author="Frederik Schelle Hornnes" w:date="2024-09-18T09:49:00Z">
              <w:r>
                <w:t>7</w:t>
              </w:r>
            </w:ins>
            <w:ins w:id="238" w:author="Frederik Schelle Hornnes" w:date="2024-09-18T09:44:00Z">
              <w:r>
                <w:t>-</w:t>
              </w:r>
            </w:ins>
            <w:ins w:id="239" w:author="Frederik Schelle Hornnes" w:date="2024-09-18T09:49:00Z">
              <w:r>
                <w:t>8</w:t>
              </w:r>
            </w:ins>
            <w:ins w:id="240" w:author="Frederik Schelle Hornnes" w:date="2024-09-18T09:44:00Z">
              <w:r>
                <w:t>.</w:t>
              </w:r>
            </w:ins>
          </w:p>
          <w:p w14:paraId="359CB0DE" w14:textId="77777777" w:rsidR="0081192A" w:rsidRDefault="0081192A" w:rsidP="006E5CAD">
            <w:pPr>
              <w:rPr>
                <w:ins w:id="241" w:author="Frederik Schelle Hornnes" w:date="2024-09-11T11:08:00Z"/>
              </w:rPr>
            </w:pPr>
          </w:p>
          <w:p w14:paraId="4F60579E" w14:textId="200AC227" w:rsidR="00CF304F" w:rsidRDefault="00CF304F" w:rsidP="006E5CAD">
            <w:pPr>
              <w:rPr>
                <w:ins w:id="242" w:author="Frederik Schelle Hornnes" w:date="2024-09-11T11:08:00Z"/>
              </w:rPr>
            </w:pPr>
            <w:ins w:id="243" w:author="Frederik Schelle Hornnes" w:date="2024-09-11T11:08:00Z">
              <w:r>
                <w:t xml:space="preserve">Stk. </w:t>
              </w:r>
            </w:ins>
            <w:ins w:id="244" w:author="Frederik Schelle Hornnes" w:date="2024-09-18T09:49:00Z">
              <w:r w:rsidR="0081192A">
                <w:t>3</w:t>
              </w:r>
            </w:ins>
            <w:ins w:id="245" w:author="Frederik Schelle Hornnes" w:date="2024-09-11T11:08:00Z">
              <w:r>
                <w:t xml:space="preserve">. Tilbygninger skal overholde de grænseværdier, der gælder for tilbygningens anvendelse. </w:t>
              </w:r>
            </w:ins>
          </w:p>
          <w:p w14:paraId="3E0E302D" w14:textId="77777777" w:rsidR="00CF304F" w:rsidRDefault="00CF304F" w:rsidP="006E5CAD">
            <w:pPr>
              <w:rPr>
                <w:ins w:id="246" w:author="Frederik Schelle Hornnes" w:date="2024-09-11T11:08:00Z"/>
              </w:rPr>
            </w:pPr>
          </w:p>
          <w:p w14:paraId="415AF7C7" w14:textId="09305C9E" w:rsidR="00CF304F" w:rsidRDefault="00CF304F" w:rsidP="006E5CAD">
            <w:pPr>
              <w:rPr>
                <w:ins w:id="247" w:author="Frederik Schelle Hornnes" w:date="2024-09-11T11:08:00Z"/>
              </w:rPr>
            </w:pPr>
            <w:ins w:id="248" w:author="Frederik Schelle Hornnes" w:date="2024-09-11T11:08:00Z">
              <w:r>
                <w:t xml:space="preserve">Stk. </w:t>
              </w:r>
            </w:ins>
            <w:ins w:id="249" w:author="Frederik Schelle Hornnes" w:date="2024-09-18T09:49:00Z">
              <w:r w:rsidR="0081192A">
                <w:t>4</w:t>
              </w:r>
            </w:ins>
            <w:ins w:id="250" w:author="Frederik Schelle Hornnes" w:date="2024-09-11T11:08:00Z">
              <w:r>
                <w:t>. For byggeri med blandet anvendelse med forskellige grænseværdier fastlægges bygningens grænseværdi ud fra et arealvægtet gennemsnit af grænseværdierne for de forskellige anvendelser.</w:t>
              </w:r>
            </w:ins>
          </w:p>
          <w:p w14:paraId="59E0676E" w14:textId="77777777" w:rsidR="00CF304F" w:rsidRDefault="00CF304F" w:rsidP="006E5CAD">
            <w:pPr>
              <w:rPr>
                <w:ins w:id="251" w:author="Frederik Schelle Hornnes" w:date="2024-09-11T11:08:00Z"/>
              </w:rPr>
            </w:pPr>
          </w:p>
          <w:p w14:paraId="5B18DC41" w14:textId="731DE59C" w:rsidR="00CF304F" w:rsidDel="00CF304F" w:rsidRDefault="00CF304F" w:rsidP="006E5CAD">
            <w:pPr>
              <w:rPr>
                <w:ins w:id="252" w:author="Niels Bruus Varming" w:date="2024-06-04T07:08:00Z"/>
                <w:del w:id="253" w:author="Frederik Schelle Hornnes" w:date="2024-09-11T11:09:00Z"/>
              </w:rPr>
            </w:pPr>
            <w:ins w:id="254" w:author="Frederik Schelle Hornnes" w:date="2024-09-11T11:08:00Z">
              <w:r>
                <w:t xml:space="preserve">Stk. </w:t>
              </w:r>
            </w:ins>
            <w:ins w:id="255" w:author="Frederik Schelle Hornnes" w:date="2024-09-18T09:50:00Z">
              <w:r w:rsidR="0081192A">
                <w:t>5</w:t>
              </w:r>
            </w:ins>
            <w:ins w:id="256" w:author="Frederik Schelle Hornnes" w:date="2024-09-11T11:08:00Z">
              <w:r>
                <w:t xml:space="preserve">. Klimapåvirkningen fra byggeprocessen (modulerne A4-A5) må samlet højst udlede 1,5 </w:t>
              </w:r>
              <w:r w:rsidRPr="00C822D6">
                <w:t>kg CO</w:t>
              </w:r>
              <w:r w:rsidRPr="00CF6CBB">
                <w:rPr>
                  <w:vertAlign w:val="subscript"/>
                </w:rPr>
                <w:t>2</w:t>
              </w:r>
              <w:r w:rsidRPr="00C822D6">
                <w:t>-ækvivalenter pr. m</w:t>
              </w:r>
              <w:r w:rsidRPr="00CF6CBB">
                <w:rPr>
                  <w:vertAlign w:val="superscript"/>
                </w:rPr>
                <w:t>2</w:t>
              </w:r>
              <w:r w:rsidRPr="00C822D6">
                <w:t xml:space="preserve"> pr. år</w:t>
              </w:r>
              <w:r>
                <w:t>.</w:t>
              </w:r>
            </w:ins>
          </w:p>
          <w:p w14:paraId="1599249F" w14:textId="77777777" w:rsidR="00665697" w:rsidRDefault="00665697" w:rsidP="006E5CAD"/>
          <w:p w14:paraId="4B4555AC" w14:textId="2A1E5381" w:rsidR="00DC5357" w:rsidRPr="00C822D6" w:rsidRDefault="00CF304F" w:rsidP="006E5CAD">
            <w:pPr>
              <w:rPr>
                <w:i/>
                <w:iCs/>
              </w:rPr>
            </w:pPr>
            <w:ins w:id="257" w:author="Frederik Schelle Hornnes" w:date="2024-09-11T11:07:00Z">
              <w:r>
                <w:t xml:space="preserve">Stk. </w:t>
              </w:r>
            </w:ins>
            <w:ins w:id="258" w:author="Frederik Schelle Hornnes" w:date="2024-09-18T09:50:00Z">
              <w:r w:rsidR="0081192A">
                <w:t>6</w:t>
              </w:r>
            </w:ins>
            <w:ins w:id="259" w:author="Frederik Schelle Hornnes" w:date="2024-09-11T11:07:00Z">
              <w:r>
                <w:t xml:space="preserve">. </w:t>
              </w:r>
            </w:ins>
            <w:r w:rsidR="00DC5357" w:rsidRPr="00C822D6">
              <w:t>Der afrundes til én decimal inden evaluering af, om kravet er overholdt. Klimapåvirkningen af flere byg</w:t>
            </w:r>
            <w:del w:id="260" w:author="Frederik Schelle Hornnes" w:date="2024-09-11T11:08:00Z">
              <w:r w:rsidR="00DC5357" w:rsidRPr="00C822D6" w:rsidDel="00CF304F">
                <w:delText>ninger</w:delText>
              </w:r>
            </w:del>
            <w:ins w:id="261" w:author="Frederik Schelle Hornnes" w:date="2024-09-11T11:08:00Z">
              <w:r>
                <w:t>gerier</w:t>
              </w:r>
            </w:ins>
            <w:r w:rsidR="00DC5357" w:rsidRPr="00C822D6">
              <w:t xml:space="preserve"> kan kun beregnes samlet, hvis de er udført med ensartet anvendelse, energibehov jf. §§</w:t>
            </w:r>
            <w:ins w:id="262" w:author="Frederik Schelle Hornnes" w:date="2024-09-11T14:48:00Z">
              <w:r w:rsidR="00174EB1">
                <w:t xml:space="preserve"> </w:t>
              </w:r>
            </w:ins>
            <w:r w:rsidR="00DC5357" w:rsidRPr="00C822D6">
              <w:t>259-260, bærende system, fundament og klimaskærm.</w:t>
            </w:r>
          </w:p>
        </w:tc>
        <w:tc>
          <w:tcPr>
            <w:tcW w:w="4819" w:type="dxa"/>
          </w:tcPr>
          <w:p w14:paraId="38917716" w14:textId="7A902911" w:rsidR="009C0937" w:rsidRDefault="009C0937" w:rsidP="006E5CAD">
            <w:r>
              <w:t>Som følge af tillægsaftalen om, at mere byggeri skal omfattes af grænseværdien, fjernes kriteriet om det opvarmede etageareal.</w:t>
            </w:r>
            <w:r w:rsidR="004C55C4">
              <w:t xml:space="preserve"> </w:t>
            </w:r>
          </w:p>
          <w:p w14:paraId="475A916B" w14:textId="77777777" w:rsidR="009C0937" w:rsidRDefault="009C0937" w:rsidP="006E5CAD"/>
          <w:p w14:paraId="362DFC97" w14:textId="6F8CE39A" w:rsidR="00A24E57" w:rsidRDefault="00A24E57" w:rsidP="006E5CAD">
            <w:r>
              <w:t>Som følge af tillægsaftalen skal grænseværdi</w:t>
            </w:r>
            <w:r w:rsidR="004C55C4">
              <w:t>en strammes, og derudover skal</w:t>
            </w:r>
            <w:r>
              <w:t xml:space="preserve"> grænseværdier</w:t>
            </w:r>
            <w:r w:rsidR="004C55C4">
              <w:t>ne</w:t>
            </w:r>
            <w:r>
              <w:t xml:space="preserve"> for </w:t>
            </w:r>
            <w:r w:rsidR="004C55C4">
              <w:t xml:space="preserve">de </w:t>
            </w:r>
            <w:r>
              <w:t>forskellige bygningstyper</w:t>
            </w:r>
            <w:r w:rsidR="004C55C4">
              <w:t xml:space="preserve"> differentieres</w:t>
            </w:r>
            <w:r>
              <w:t>.</w:t>
            </w:r>
          </w:p>
          <w:p w14:paraId="002FC3BE" w14:textId="788998B3" w:rsidR="009C0937" w:rsidRDefault="009C0937" w:rsidP="006E5CAD"/>
          <w:p w14:paraId="553BAF32" w14:textId="149BF433" w:rsidR="00A24E57" w:rsidRDefault="00A24E57" w:rsidP="006E5CAD">
            <w:r>
              <w:t>Som følge heraf skrives bestemmelsen om til en række grænseværdier for forskellige bygningstyper.</w:t>
            </w:r>
          </w:p>
          <w:p w14:paraId="4FFFF6FB" w14:textId="77777777" w:rsidR="004C55C4" w:rsidRDefault="004C55C4" w:rsidP="006E5CAD"/>
          <w:p w14:paraId="621D4C35" w14:textId="756BCCFD" w:rsidR="00361142" w:rsidRDefault="004C55C4" w:rsidP="006E5CAD">
            <w:r>
              <w:t>Da tillægsaftalen også medfører, at tilbygninger omfattes af reglerne om grænseværdi</w:t>
            </w:r>
            <w:r w:rsidR="00D05974">
              <w:t>,</w:t>
            </w:r>
            <w:r w:rsidR="00361142">
              <w:t xml:space="preserve"> tilføjes stk. </w:t>
            </w:r>
            <w:r w:rsidR="0081192A">
              <w:t>3</w:t>
            </w:r>
            <w:r w:rsidR="00D05974">
              <w:t>,</w:t>
            </w:r>
            <w:r w:rsidR="00361142">
              <w:t xml:space="preserve"> om at tilbygninger skal overholde de grænseværdier, der gælder for tilbygningens anvendelse. </w:t>
            </w:r>
          </w:p>
          <w:p w14:paraId="6A9CBEAF" w14:textId="77777777" w:rsidR="00361142" w:rsidRDefault="00361142" w:rsidP="006E5CAD"/>
          <w:p w14:paraId="5FAFA250" w14:textId="27C86358" w:rsidR="004C55C4" w:rsidRDefault="00361142" w:rsidP="006E5CAD">
            <w:r>
              <w:t xml:space="preserve">Sprogligt ændres ”bygninger” til ”byggeri” da kravet nu også omfatter </w:t>
            </w:r>
            <w:r w:rsidR="004C55C4">
              <w:t xml:space="preserve">tilbygninger. </w:t>
            </w:r>
          </w:p>
          <w:p w14:paraId="70FD6EBD" w14:textId="184B7AC7" w:rsidR="00843D00" w:rsidRDefault="00843D00" w:rsidP="006E5CAD"/>
          <w:p w14:paraId="0F513D8D" w14:textId="34AF1F60" w:rsidR="009C0937" w:rsidRDefault="009C0937" w:rsidP="006E5CAD">
            <w:r>
              <w:t xml:space="preserve">Byggeri kan have blandet anvendelse. </w:t>
            </w:r>
            <w:r w:rsidR="000328C1">
              <w:t>I</w:t>
            </w:r>
            <w:r>
              <w:t xml:space="preserve"> så</w:t>
            </w:r>
            <w:r w:rsidR="00A75916">
              <w:t>dan</w:t>
            </w:r>
            <w:r>
              <w:t xml:space="preserve"> tilfælde fastsættes</w:t>
            </w:r>
            <w:r w:rsidR="000328C1">
              <w:t xml:space="preserve"> grænseværdien</w:t>
            </w:r>
            <w:r>
              <w:t xml:space="preserve"> individuelt ud fra et arealvægtet gennemsnit</w:t>
            </w:r>
            <w:r w:rsidR="007D0EFF">
              <w:t xml:space="preserve"> af byggeriet</w:t>
            </w:r>
            <w:r>
              <w:t>. Som følge af det almindelige dokumentationskrav vil det skulle fremgå af bygningsejers afleverede dokumentation, hvilken grænseværdi, der er beregnet for bygningen</w:t>
            </w:r>
            <w:r w:rsidR="0026204C">
              <w:t>.</w:t>
            </w:r>
          </w:p>
          <w:p w14:paraId="4FA67929" w14:textId="4082EABE" w:rsidR="009C0937" w:rsidRDefault="009C0937" w:rsidP="006E5CAD"/>
          <w:p w14:paraId="0F554605" w14:textId="6F3793BC" w:rsidR="009C0937" w:rsidRDefault="009C0937" w:rsidP="006E5CAD"/>
          <w:p w14:paraId="7AB1B5CE" w14:textId="652F8835" w:rsidR="007D0EFF" w:rsidRDefault="009C0937" w:rsidP="006E5CAD">
            <w:pPr>
              <w:rPr>
                <w:ins w:id="263" w:author="Johan Vestergaard Paulsen" w:date="2024-07-15T21:46:00Z"/>
              </w:rPr>
            </w:pPr>
            <w:r>
              <w:t>Derudover indføres som noget nyt en selvstændig grænseværdi for byggeprocessen. Grænseværdien er den samme for alle typer byggeri og skal beregnes særskilt. Fremover skal byggeri således overholde to grænseværdier.</w:t>
            </w:r>
            <w:r w:rsidR="007D0EFF">
              <w:t xml:space="preserve"> Derfor er teksten også omskrevet, sådan at det fremgår hvilke af modulerne</w:t>
            </w:r>
            <w:ins w:id="264" w:author="Berit Ipsen Hansen" w:date="2024-09-17T15:54:00Z">
              <w:r w:rsidR="00F72033">
                <w:t>,</w:t>
              </w:r>
            </w:ins>
            <w:r w:rsidR="007D0EFF">
              <w:t xml:space="preserve"> der indregnes i det almindelige grænseværdikrav.</w:t>
            </w:r>
          </w:p>
          <w:p w14:paraId="3DF48FEF" w14:textId="36000E07" w:rsidR="00DC5357" w:rsidRDefault="00DC5357" w:rsidP="006E5CAD"/>
        </w:tc>
        <w:tc>
          <w:tcPr>
            <w:tcW w:w="4915" w:type="dxa"/>
          </w:tcPr>
          <w:p w14:paraId="6A42A59A" w14:textId="207BB91F" w:rsidR="007061F6" w:rsidRDefault="007061F6" w:rsidP="00EC553D"/>
        </w:tc>
      </w:tr>
      <w:tr w:rsidR="00DC5357" w14:paraId="76B47778" w14:textId="77777777" w:rsidTr="006E5CAD">
        <w:tc>
          <w:tcPr>
            <w:tcW w:w="6091" w:type="dxa"/>
            <w:gridSpan w:val="3"/>
          </w:tcPr>
          <w:p w14:paraId="4A582AAC" w14:textId="7D6AE2AD" w:rsidR="000C5E12" w:rsidDel="00CF304F" w:rsidRDefault="00DC5357" w:rsidP="006E5CAD">
            <w:pPr>
              <w:rPr>
                <w:del w:id="265" w:author="Frederik Schelle Hornnes" w:date="2024-09-11T11:10:00Z"/>
              </w:rPr>
            </w:pPr>
            <w:del w:id="266" w:author="Frederik Schelle Hornnes" w:date="2024-09-11T11:10:00Z">
              <w:r w:rsidRPr="00C822D6" w:rsidDel="00CF304F">
                <w:rPr>
                  <w:i/>
                  <w:iCs/>
                </w:rPr>
                <w:delText>Stk. 2</w:delText>
              </w:r>
              <w:r w:rsidRPr="00C822D6" w:rsidDel="00CF304F">
                <w:delText>. Modul D: Potentiale for genbrug, genanvendelse og anden nyttiggørelse, jf. § 297, stk. 2, indgår ikke i beregningen ifølge stk. 1.</w:delText>
              </w:r>
            </w:del>
          </w:p>
          <w:p w14:paraId="7E39718C" w14:textId="37A2CBCC" w:rsidR="000C5E12" w:rsidRDefault="000C5E12" w:rsidP="006E5CAD">
            <w:pPr>
              <w:rPr>
                <w:ins w:id="267" w:author="Johan Vestergaard Paulsen" w:date="2024-06-12T10:48:00Z"/>
              </w:rPr>
            </w:pPr>
          </w:p>
          <w:p w14:paraId="0F86B1C4" w14:textId="76C3EE62" w:rsidR="00DC5357" w:rsidRPr="000C5E12" w:rsidRDefault="00DC5357" w:rsidP="006E5CAD">
            <w:pPr>
              <w:rPr>
                <w:iCs/>
              </w:rPr>
            </w:pPr>
          </w:p>
        </w:tc>
        <w:tc>
          <w:tcPr>
            <w:tcW w:w="4819" w:type="dxa"/>
          </w:tcPr>
          <w:p w14:paraId="3D5E556A" w14:textId="40A73A04" w:rsidR="00DC5357" w:rsidRDefault="007D0EFF" w:rsidP="006E5CAD">
            <w:r>
              <w:t xml:space="preserve">Som konsekvens af ovenstående er det ikke længere nødvendigt at beskrive, at </w:t>
            </w:r>
            <w:r w:rsidR="0026204C">
              <w:t>modul D ikke indgår i grænseværdiberegningen</w:t>
            </w:r>
            <w:r w:rsidR="00653B59">
              <w:t>,</w:t>
            </w:r>
            <w:r w:rsidR="0026204C">
              <w:t xml:space="preserve"> </w:t>
            </w:r>
            <w:r>
              <w:t>da</w:t>
            </w:r>
            <w:r w:rsidR="0026204C">
              <w:t xml:space="preserve"> det nu i stedet </w:t>
            </w:r>
            <w:r w:rsidR="00653B59">
              <w:t>er de moduler, der indgår, som</w:t>
            </w:r>
            <w:r w:rsidR="0026204C">
              <w:t xml:space="preserve"> bliver nævnt</w:t>
            </w:r>
            <w:r>
              <w:t xml:space="preserve"> i stk. 1</w:t>
            </w:r>
            <w:r w:rsidR="0026204C">
              <w:t>.</w:t>
            </w:r>
          </w:p>
        </w:tc>
        <w:tc>
          <w:tcPr>
            <w:tcW w:w="4915" w:type="dxa"/>
          </w:tcPr>
          <w:p w14:paraId="66FF9999" w14:textId="6313302D" w:rsidR="00D85569" w:rsidRDefault="00D85569" w:rsidP="006E5CAD"/>
        </w:tc>
      </w:tr>
      <w:tr w:rsidR="00DC5357" w14:paraId="455954F8" w14:textId="77777777" w:rsidTr="006E5CAD">
        <w:tc>
          <w:tcPr>
            <w:tcW w:w="6091" w:type="dxa"/>
            <w:gridSpan w:val="3"/>
          </w:tcPr>
          <w:p w14:paraId="04581E39" w14:textId="3A135249" w:rsidR="00DC5357" w:rsidRPr="00C822D6" w:rsidRDefault="00DC5357" w:rsidP="006E5CAD">
            <w:pPr>
              <w:rPr>
                <w:i/>
                <w:iCs/>
              </w:rPr>
            </w:pPr>
            <w:r w:rsidRPr="00C822D6">
              <w:rPr>
                <w:i/>
                <w:iCs/>
              </w:rPr>
              <w:t xml:space="preserve">Stk. </w:t>
            </w:r>
            <w:ins w:id="268" w:author="Frederik Schelle Hornnes" w:date="2024-09-18T09:50:00Z">
              <w:r w:rsidR="00891216">
                <w:rPr>
                  <w:i/>
                  <w:iCs/>
                </w:rPr>
                <w:t>7</w:t>
              </w:r>
            </w:ins>
            <w:ins w:id="269" w:author="Frederik Schelle Hornnes" w:date="2024-09-11T11:10:00Z">
              <w:r w:rsidR="00CF304F">
                <w:rPr>
                  <w:i/>
                  <w:iCs/>
                </w:rPr>
                <w:t xml:space="preserve">. </w:t>
              </w:r>
            </w:ins>
            <w:del w:id="270" w:author="Frederik Schelle Hornnes" w:date="2024-09-11T11:11:00Z">
              <w:r w:rsidRPr="00C822D6" w:rsidDel="00CF304F">
                <w:rPr>
                  <w:i/>
                  <w:iCs/>
                </w:rPr>
                <w:delText>3</w:delText>
              </w:r>
              <w:r w:rsidRPr="00C822D6" w:rsidDel="00CF304F">
                <w:delText xml:space="preserve">. </w:delText>
              </w:r>
            </w:del>
            <w:r w:rsidRPr="00C822D6">
              <w:t>Hvis bygningen har en energiramme med tillæg, jf. § 260, stk. 3, indgår den del af energibehovet, som medfører tillæg, ikke i beregningen ifølge stk. 1</w:t>
            </w:r>
            <w:ins w:id="271" w:author="Frederik Schelle Hornnes" w:date="2024-09-13T09:27:00Z">
              <w:r w:rsidR="008E5093">
                <w:t>-</w:t>
              </w:r>
            </w:ins>
            <w:ins w:id="272" w:author="Frederik Schelle Hornnes" w:date="2024-09-18T13:25:00Z">
              <w:r w:rsidR="0026060A">
                <w:t>4</w:t>
              </w:r>
            </w:ins>
            <w:r w:rsidRPr="00C822D6">
              <w:t>.</w:t>
            </w:r>
          </w:p>
        </w:tc>
        <w:tc>
          <w:tcPr>
            <w:tcW w:w="4819" w:type="dxa"/>
          </w:tcPr>
          <w:p w14:paraId="438C2C46" w14:textId="77777777" w:rsidR="00DC5357" w:rsidRDefault="00DC5357" w:rsidP="006E5CAD"/>
        </w:tc>
        <w:tc>
          <w:tcPr>
            <w:tcW w:w="4915" w:type="dxa"/>
          </w:tcPr>
          <w:p w14:paraId="738B62C7" w14:textId="77777777" w:rsidR="00DC5357" w:rsidRDefault="00DC5357" w:rsidP="006E5CAD"/>
        </w:tc>
      </w:tr>
      <w:tr w:rsidR="00DC5357" w14:paraId="526121CB" w14:textId="77777777" w:rsidTr="006E5CAD">
        <w:tc>
          <w:tcPr>
            <w:tcW w:w="6091" w:type="dxa"/>
            <w:gridSpan w:val="3"/>
          </w:tcPr>
          <w:p w14:paraId="5A633C7A" w14:textId="4B0FDDC9" w:rsidR="0018365A" w:rsidRDefault="00DC5357" w:rsidP="006E5CAD">
            <w:pPr>
              <w:rPr>
                <w:ins w:id="273" w:author="Johan Vestergaard Paulsen" w:date="2024-09-09T17:29:00Z"/>
              </w:rPr>
            </w:pPr>
            <w:r w:rsidRPr="00C822D6">
              <w:rPr>
                <w:i/>
                <w:iCs/>
              </w:rPr>
              <w:t xml:space="preserve">Stk. </w:t>
            </w:r>
            <w:ins w:id="274" w:author="Frederik Schelle Hornnes" w:date="2024-09-18T09:50:00Z">
              <w:r w:rsidR="00891216">
                <w:rPr>
                  <w:i/>
                  <w:iCs/>
                </w:rPr>
                <w:t>8</w:t>
              </w:r>
            </w:ins>
            <w:ins w:id="275" w:author="Frederik Schelle Hornnes" w:date="2024-09-11T11:11:00Z">
              <w:r w:rsidR="00CF304F">
                <w:rPr>
                  <w:i/>
                  <w:iCs/>
                </w:rPr>
                <w:t xml:space="preserve">. </w:t>
              </w:r>
            </w:ins>
            <w:del w:id="276" w:author="Frederik Schelle Hornnes" w:date="2024-09-11T11:11:00Z">
              <w:r w:rsidRPr="00C822D6" w:rsidDel="00CF304F">
                <w:rPr>
                  <w:i/>
                  <w:iCs/>
                </w:rPr>
                <w:delText>4</w:delText>
              </w:r>
              <w:r w:rsidRPr="00C822D6" w:rsidDel="00CF304F">
                <w:delText xml:space="preserve">. </w:delText>
              </w:r>
            </w:del>
            <w:r w:rsidRPr="00C822D6">
              <w:t>Hvis særlige forhold ved bygningen, som følge af dens placering, funktion, eller tilsvarende forhold, nødvendiggør et materialeforbrug, som medfører en øget klimapåvirkning, indgår den øgede klimapåvirkning ikke i beregningen ifølge stk. 1</w:t>
            </w:r>
            <w:ins w:id="277" w:author="Frederik Schelle Hornnes" w:date="2024-09-13T09:28:00Z">
              <w:r w:rsidR="008E5093">
                <w:t>-</w:t>
              </w:r>
            </w:ins>
            <w:ins w:id="278" w:author="Frederik Schelle Hornnes" w:date="2024-09-18T13:25:00Z">
              <w:r w:rsidR="0026060A">
                <w:t>4</w:t>
              </w:r>
            </w:ins>
            <w:r w:rsidRPr="00C822D6">
              <w:t>. Forskellen beregnes som anvist i </w:t>
            </w:r>
            <w:hyperlink r:id="rId12" w:anchor="f00f6d89-6367-439e-baff-981c21725ab7" w:tgtFrame="_blank" w:history="1">
              <w:r w:rsidRPr="00C822D6">
                <w:t>bilag 2, tabel 9</w:t>
              </w:r>
            </w:hyperlink>
            <w:r w:rsidRPr="00C822D6">
              <w:t>.</w:t>
            </w:r>
            <w:ins w:id="279" w:author="Johan Vestergaard Paulsen" w:date="2024-09-09T17:29:00Z">
              <w:r w:rsidR="0018365A">
                <w:t xml:space="preserve"> </w:t>
              </w:r>
            </w:ins>
            <w:ins w:id="280" w:author="Frederik Schelle Hornnes" w:date="2024-09-11T14:51:00Z">
              <w:r w:rsidR="00174EB1">
                <w:t xml:space="preserve"> </w:t>
              </w:r>
            </w:ins>
          </w:p>
          <w:p w14:paraId="0F1D7E7F" w14:textId="7B71DE1F" w:rsidR="00DC5357" w:rsidRPr="0018365A" w:rsidRDefault="00DC5357" w:rsidP="006E5CAD"/>
        </w:tc>
        <w:tc>
          <w:tcPr>
            <w:tcW w:w="4819" w:type="dxa"/>
          </w:tcPr>
          <w:p w14:paraId="798A7DCA" w14:textId="77777777" w:rsidR="00DC5357" w:rsidRDefault="00DC5357" w:rsidP="006E5CAD"/>
        </w:tc>
        <w:tc>
          <w:tcPr>
            <w:tcW w:w="4915" w:type="dxa"/>
          </w:tcPr>
          <w:p w14:paraId="51089C4D" w14:textId="2635834B" w:rsidR="009B7479" w:rsidRDefault="009B7479" w:rsidP="006E5CAD"/>
        </w:tc>
      </w:tr>
      <w:tr w:rsidR="00DC5357" w14:paraId="2E124F4D" w14:textId="77777777" w:rsidTr="006E5CAD">
        <w:tc>
          <w:tcPr>
            <w:tcW w:w="6091" w:type="dxa"/>
            <w:gridSpan w:val="3"/>
          </w:tcPr>
          <w:p w14:paraId="7565A153" w14:textId="02C029FD" w:rsidR="00DC5357" w:rsidRPr="00F75E43" w:rsidDel="00CF304F" w:rsidRDefault="00CF304F" w:rsidP="006E5CAD">
            <w:pPr>
              <w:rPr>
                <w:del w:id="281" w:author="Frederik Schelle Hornnes" w:date="2024-09-11T11:11:00Z"/>
                <w:iCs/>
              </w:rPr>
            </w:pPr>
            <w:ins w:id="282" w:author="Frederik Schelle Hornnes" w:date="2024-09-11T11:11:00Z">
              <w:r w:rsidRPr="00F75E43">
                <w:rPr>
                  <w:iCs/>
                </w:rPr>
                <w:t xml:space="preserve"> Stk. </w:t>
              </w:r>
            </w:ins>
            <w:ins w:id="283" w:author="Frederik Schelle Hornnes" w:date="2024-09-18T09:50:00Z">
              <w:r w:rsidR="00891216">
                <w:rPr>
                  <w:iCs/>
                </w:rPr>
                <w:t>9</w:t>
              </w:r>
            </w:ins>
            <w:ins w:id="284" w:author="Frederik Schelle Hornnes" w:date="2024-09-11T11:11:00Z">
              <w:r>
                <w:rPr>
                  <w:iCs/>
                </w:rPr>
                <w:t>.</w:t>
              </w:r>
              <w:r w:rsidRPr="00F75E43">
                <w:rPr>
                  <w:iCs/>
                </w:rPr>
                <w:t xml:space="preserve"> Byggerier med følgende BBR-koder jf. </w:t>
              </w:r>
              <w:r>
                <w:rPr>
                  <w:iCs/>
                </w:rPr>
                <w:t xml:space="preserve">bekendtgørelse om ajourføring af Bygnings- og Boligregisteret (BBR) </w:t>
              </w:r>
              <w:r w:rsidRPr="00F75E43">
                <w:rPr>
                  <w:iCs/>
                </w:rPr>
                <w:t>er undtaget §</w:t>
              </w:r>
              <w:r>
                <w:rPr>
                  <w:iCs/>
                </w:rPr>
                <w:t xml:space="preserve"> </w:t>
              </w:r>
              <w:r w:rsidRPr="00F75E43">
                <w:rPr>
                  <w:iCs/>
                </w:rPr>
                <w:t>298:</w:t>
              </w:r>
            </w:ins>
          </w:p>
          <w:p w14:paraId="335684BE" w14:textId="77777777" w:rsidR="00FB56D2" w:rsidRPr="000F65A5" w:rsidRDefault="00FB56D2" w:rsidP="006E5CAD">
            <w:pPr>
              <w:numPr>
                <w:ilvl w:val="0"/>
                <w:numId w:val="12"/>
              </w:numPr>
              <w:spacing w:before="100" w:beforeAutospacing="1" w:after="100" w:afterAutospacing="1"/>
              <w:rPr>
                <w:ins w:id="285" w:author="Frederik Schelle Hornnes" w:date="2024-09-05T15:59:00Z"/>
                <w:iCs/>
              </w:rPr>
            </w:pPr>
            <w:ins w:id="286" w:author="Frederik Schelle Hornnes" w:date="2024-09-05T15:59:00Z">
              <w:r w:rsidRPr="000F65A5">
                <w:rPr>
                  <w:iCs/>
                </w:rPr>
                <w:t>221 - Bygning til industri med integreret produktionsapparat</w:t>
              </w:r>
            </w:ins>
          </w:p>
          <w:p w14:paraId="192F43F1" w14:textId="77777777" w:rsidR="00FB56D2" w:rsidRPr="000F65A5" w:rsidRDefault="00FB56D2" w:rsidP="006E5CAD">
            <w:pPr>
              <w:numPr>
                <w:ilvl w:val="0"/>
                <w:numId w:val="12"/>
              </w:numPr>
              <w:spacing w:before="100" w:beforeAutospacing="1" w:after="100" w:afterAutospacing="1"/>
              <w:rPr>
                <w:ins w:id="287" w:author="Frederik Schelle Hornnes" w:date="2024-09-05T15:59:00Z"/>
                <w:iCs/>
              </w:rPr>
            </w:pPr>
            <w:ins w:id="288" w:author="Frederik Schelle Hornnes" w:date="2024-09-05T15:59:00Z">
              <w:r w:rsidRPr="000F65A5">
                <w:rPr>
                  <w:iCs/>
                </w:rPr>
                <w:t>231 - Bygning til energiproduktion</w:t>
              </w:r>
            </w:ins>
          </w:p>
          <w:p w14:paraId="454E4300" w14:textId="77777777" w:rsidR="00FB56D2" w:rsidRPr="000F65A5" w:rsidRDefault="00FB56D2" w:rsidP="006E5CAD">
            <w:pPr>
              <w:numPr>
                <w:ilvl w:val="0"/>
                <w:numId w:val="12"/>
              </w:numPr>
              <w:spacing w:before="100" w:beforeAutospacing="1" w:after="100" w:afterAutospacing="1"/>
              <w:rPr>
                <w:ins w:id="289" w:author="Frederik Schelle Hornnes" w:date="2024-09-05T15:59:00Z"/>
                <w:iCs/>
              </w:rPr>
            </w:pPr>
            <w:ins w:id="290" w:author="Frederik Schelle Hornnes" w:date="2024-09-05T15:59:00Z">
              <w:r w:rsidRPr="000F65A5">
                <w:rPr>
                  <w:iCs/>
                </w:rPr>
                <w:t>232 - Bygning til energidistribution</w:t>
              </w:r>
            </w:ins>
          </w:p>
          <w:p w14:paraId="666D37A8" w14:textId="77777777" w:rsidR="00FB56D2" w:rsidRPr="000F65A5" w:rsidRDefault="00FB56D2" w:rsidP="006E5CAD">
            <w:pPr>
              <w:numPr>
                <w:ilvl w:val="0"/>
                <w:numId w:val="12"/>
              </w:numPr>
              <w:spacing w:before="100" w:beforeAutospacing="1" w:after="100" w:afterAutospacing="1"/>
              <w:rPr>
                <w:ins w:id="291" w:author="Frederik Schelle Hornnes" w:date="2024-09-05T15:59:00Z"/>
                <w:iCs/>
              </w:rPr>
            </w:pPr>
            <w:ins w:id="292" w:author="Frederik Schelle Hornnes" w:date="2024-09-05T15:59:00Z">
              <w:r w:rsidRPr="000F65A5">
                <w:rPr>
                  <w:iCs/>
                </w:rPr>
                <w:t>233 - Bygning til vandforsyning</w:t>
              </w:r>
            </w:ins>
          </w:p>
          <w:p w14:paraId="06FD0E03" w14:textId="77777777" w:rsidR="00FB56D2" w:rsidRPr="000F65A5" w:rsidRDefault="00FB56D2" w:rsidP="006E5CAD">
            <w:pPr>
              <w:numPr>
                <w:ilvl w:val="0"/>
                <w:numId w:val="12"/>
              </w:numPr>
              <w:spacing w:before="100" w:beforeAutospacing="1" w:after="100" w:afterAutospacing="1"/>
              <w:rPr>
                <w:ins w:id="293" w:author="Frederik Schelle Hornnes" w:date="2024-09-05T15:59:00Z"/>
                <w:iCs/>
              </w:rPr>
            </w:pPr>
            <w:ins w:id="294" w:author="Frederik Schelle Hornnes" w:date="2024-09-05T15:59:00Z">
              <w:r w:rsidRPr="000F65A5">
                <w:rPr>
                  <w:iCs/>
                </w:rPr>
                <w:t>234 - Bygning til håndtering af affald og spildevand</w:t>
              </w:r>
            </w:ins>
          </w:p>
          <w:p w14:paraId="350F44BC" w14:textId="77777777" w:rsidR="00FB56D2" w:rsidRPr="000F65A5" w:rsidRDefault="00FB56D2" w:rsidP="006E5CAD">
            <w:pPr>
              <w:numPr>
                <w:ilvl w:val="0"/>
                <w:numId w:val="12"/>
              </w:numPr>
              <w:spacing w:before="100" w:beforeAutospacing="1" w:after="100" w:afterAutospacing="1"/>
              <w:rPr>
                <w:ins w:id="295" w:author="Frederik Schelle Hornnes" w:date="2024-09-05T15:59:00Z"/>
                <w:iCs/>
              </w:rPr>
            </w:pPr>
            <w:ins w:id="296" w:author="Frederik Schelle Hornnes" w:date="2024-09-05T15:59:00Z">
              <w:r w:rsidRPr="000F65A5">
                <w:rPr>
                  <w:iCs/>
                </w:rPr>
                <w:t>239 - Anden bygning til energiproduktion og forsyning</w:t>
              </w:r>
            </w:ins>
          </w:p>
          <w:p w14:paraId="25CCAA41" w14:textId="77777777" w:rsidR="00FB56D2" w:rsidRPr="000F65A5" w:rsidRDefault="00FB56D2" w:rsidP="006E5CAD">
            <w:pPr>
              <w:numPr>
                <w:ilvl w:val="0"/>
                <w:numId w:val="12"/>
              </w:numPr>
              <w:spacing w:before="100" w:beforeAutospacing="1" w:after="100" w:afterAutospacing="1"/>
              <w:rPr>
                <w:ins w:id="297" w:author="Frederik Schelle Hornnes" w:date="2024-09-05T15:59:00Z"/>
                <w:iCs/>
              </w:rPr>
            </w:pPr>
            <w:ins w:id="298" w:author="Frederik Schelle Hornnes" w:date="2024-09-05T15:59:00Z">
              <w:r w:rsidRPr="000F65A5">
                <w:rPr>
                  <w:iCs/>
                </w:rPr>
                <w:t>431 - Hospital og sygehus</w:t>
              </w:r>
            </w:ins>
          </w:p>
          <w:p w14:paraId="37AC3DCE" w14:textId="77777777" w:rsidR="00FB56D2" w:rsidRPr="000F65A5" w:rsidRDefault="00FB56D2" w:rsidP="006E5CAD">
            <w:pPr>
              <w:numPr>
                <w:ilvl w:val="0"/>
                <w:numId w:val="12"/>
              </w:numPr>
              <w:spacing w:before="100" w:beforeAutospacing="1" w:after="100" w:afterAutospacing="1"/>
              <w:rPr>
                <w:ins w:id="299" w:author="Frederik Schelle Hornnes" w:date="2024-09-05T15:59:00Z"/>
                <w:iCs/>
              </w:rPr>
            </w:pPr>
            <w:ins w:id="300" w:author="Frederik Schelle Hornnes" w:date="2024-09-05T15:59:00Z">
              <w:r w:rsidRPr="000F65A5">
                <w:rPr>
                  <w:iCs/>
                </w:rPr>
                <w:t>444 - Fængsel, arresthus mv.</w:t>
              </w:r>
            </w:ins>
          </w:p>
          <w:p w14:paraId="65CBD888" w14:textId="77777777" w:rsidR="00FB56D2" w:rsidRPr="000F65A5" w:rsidRDefault="00FB56D2" w:rsidP="006E5CAD">
            <w:pPr>
              <w:numPr>
                <w:ilvl w:val="0"/>
                <w:numId w:val="12"/>
              </w:numPr>
              <w:spacing w:before="100" w:beforeAutospacing="1" w:after="100" w:afterAutospacing="1"/>
              <w:rPr>
                <w:ins w:id="301" w:author="Frederik Schelle Hornnes" w:date="2024-09-05T15:59:00Z"/>
                <w:iCs/>
              </w:rPr>
            </w:pPr>
            <w:ins w:id="302" w:author="Frederik Schelle Hornnes" w:date="2024-09-05T15:59:00Z">
              <w:r w:rsidRPr="000F65A5">
                <w:rPr>
                  <w:iCs/>
                </w:rPr>
                <w:t>534 - Tribune i forbindelse med stadion</w:t>
              </w:r>
            </w:ins>
          </w:p>
          <w:p w14:paraId="2A52FAFD" w14:textId="77777777" w:rsidR="00BB7A1B" w:rsidRPr="00FB56D2" w:rsidRDefault="00BB7A1B" w:rsidP="006E5CAD">
            <w:pPr>
              <w:pStyle w:val="Listeafsnit"/>
              <w:rPr>
                <w:ins w:id="303" w:author="Anne-Katrine Heinsen Møller" w:date="2024-07-25T13:42:00Z"/>
                <w:iCs/>
              </w:rPr>
            </w:pPr>
          </w:p>
          <w:p w14:paraId="16637E58" w14:textId="2B1B8291" w:rsidR="00560013" w:rsidRPr="00C822D6" w:rsidRDefault="00560013" w:rsidP="006E5CAD">
            <w:pPr>
              <w:rPr>
                <w:i/>
                <w:iCs/>
              </w:rPr>
            </w:pPr>
          </w:p>
        </w:tc>
        <w:tc>
          <w:tcPr>
            <w:tcW w:w="4819" w:type="dxa"/>
          </w:tcPr>
          <w:p w14:paraId="5554BE11" w14:textId="6A697BED" w:rsidR="0026204C" w:rsidRDefault="0026204C" w:rsidP="006E5CAD">
            <w:pPr>
              <w:rPr>
                <w:ins w:id="304" w:author="Johan Vestergaard Paulsen" w:date="2024-07-15T22:01:00Z"/>
              </w:rPr>
            </w:pPr>
            <w:r>
              <w:t>Som følge af aftalen om at undtage særlige samfundskritiske bygninger fra grænseværdien indføres en ny bestemmelse, som helt undtager visse typer af byggerier fra kravet om grænseværdi. Bestemmelsen skal ses i tillæg til den allerede gældende undtagelse lige oven for om at fradrage den øgede klimapåvirkning</w:t>
            </w:r>
            <w:r w:rsidR="007D0EFF">
              <w:t>,</w:t>
            </w:r>
            <w:r>
              <w:t xml:space="preserve"> som er en følge af særlige forhold. Denne bestemmelse bibeholdes</w:t>
            </w:r>
            <w:ins w:id="305" w:author="Berit Ipsen Hansen" w:date="2024-09-17T16:00:00Z">
              <w:r w:rsidR="00676030">
                <w:t>,</w:t>
              </w:r>
            </w:ins>
            <w:r>
              <w:t xml:space="preserve"> som den er, men </w:t>
            </w:r>
            <w:r w:rsidR="008B0900">
              <w:t>suppleres således af nogle generelle undtagelser. Undtagelserne defineres ved henvisning til BBR-registerets bygningstyper.</w:t>
            </w:r>
            <w:r w:rsidR="00EF27EF">
              <w:t xml:space="preserve"> </w:t>
            </w:r>
          </w:p>
          <w:p w14:paraId="01F2B896" w14:textId="300C76E9" w:rsidR="00DC5357" w:rsidRDefault="00DC5357" w:rsidP="006E5CAD"/>
        </w:tc>
        <w:tc>
          <w:tcPr>
            <w:tcW w:w="4915" w:type="dxa"/>
          </w:tcPr>
          <w:p w14:paraId="37D86DF5" w14:textId="77777777" w:rsidR="006C5E49" w:rsidRDefault="006C5E49" w:rsidP="006E5CAD">
            <w:pPr>
              <w:rPr>
                <w:ins w:id="306" w:author="Johan Vestergaard Paulsen" w:date="2024-07-31T15:26:00Z"/>
              </w:rPr>
            </w:pPr>
          </w:p>
          <w:p w14:paraId="579FF1F6" w14:textId="35E1F09C" w:rsidR="006C5E49" w:rsidRDefault="006C5E49" w:rsidP="006E5CAD"/>
        </w:tc>
      </w:tr>
      <w:tr w:rsidR="007D0EFF" w14:paraId="38656734" w14:textId="77777777" w:rsidTr="006E5CAD">
        <w:tc>
          <w:tcPr>
            <w:tcW w:w="6091" w:type="dxa"/>
            <w:gridSpan w:val="3"/>
          </w:tcPr>
          <w:p w14:paraId="407D65D2" w14:textId="4F4D2C02" w:rsidR="007D0EFF" w:rsidRDefault="007611BB" w:rsidP="006E5CAD">
            <w:pPr>
              <w:rPr>
                <w:ins w:id="307" w:author="Anne-Katrine Heinsen Møller" w:date="2024-09-10T14:56:00Z"/>
                <w:iCs/>
              </w:rPr>
            </w:pPr>
            <w:ins w:id="308" w:author="Frederik Schelle Hornnes" w:date="2024-09-11T11:12:00Z">
              <w:r>
                <w:rPr>
                  <w:iCs/>
                </w:rPr>
                <w:t xml:space="preserve">Stk. </w:t>
              </w:r>
            </w:ins>
            <w:ins w:id="309" w:author="Frederik Schelle Hornnes" w:date="2024-09-18T09:50:00Z">
              <w:r w:rsidR="00891216">
                <w:rPr>
                  <w:iCs/>
                </w:rPr>
                <w:t>10</w:t>
              </w:r>
            </w:ins>
            <w:ins w:id="310" w:author="Frederik Schelle Hornnes" w:date="2024-09-11T11:12:00Z">
              <w:r>
                <w:rPr>
                  <w:iCs/>
                </w:rPr>
                <w:t xml:space="preserve">: </w:t>
              </w:r>
              <w:r w:rsidRPr="00BB7A1B">
                <w:rPr>
                  <w:iCs/>
                </w:rPr>
                <w:t xml:space="preserve">Forsvarets operative bygninger </w:t>
              </w:r>
              <w:r>
                <w:rPr>
                  <w:iCs/>
                </w:rPr>
                <w:t xml:space="preserve">er </w:t>
              </w:r>
              <w:r w:rsidRPr="00BB7A1B">
                <w:rPr>
                  <w:iCs/>
                </w:rPr>
                <w:t>undtaget</w:t>
              </w:r>
              <w:r>
                <w:rPr>
                  <w:iCs/>
                </w:rPr>
                <w:t xml:space="preserve"> fra § 298</w:t>
              </w:r>
              <w:r w:rsidRPr="00BB7A1B">
                <w:rPr>
                  <w:iCs/>
                </w:rPr>
                <w:t>.</w:t>
              </w:r>
            </w:ins>
          </w:p>
          <w:p w14:paraId="28D6F92B" w14:textId="5252B29A" w:rsidR="001D7714" w:rsidRPr="00BB7A1B" w:rsidRDefault="001D7714" w:rsidP="006E5CAD">
            <w:pPr>
              <w:rPr>
                <w:ins w:id="311" w:author="Niels Bruus Varming" w:date="2024-06-04T07:12:00Z"/>
                <w:iCs/>
              </w:rPr>
            </w:pPr>
          </w:p>
          <w:p w14:paraId="7FF4D908" w14:textId="77777777" w:rsidR="007D0EFF" w:rsidRPr="00F75E43" w:rsidRDefault="007D0EFF" w:rsidP="006E5CAD">
            <w:pPr>
              <w:rPr>
                <w:iCs/>
              </w:rPr>
            </w:pPr>
          </w:p>
        </w:tc>
        <w:tc>
          <w:tcPr>
            <w:tcW w:w="4819" w:type="dxa"/>
          </w:tcPr>
          <w:p w14:paraId="6F370EC6" w14:textId="77E20F91" w:rsidR="007D0EFF" w:rsidRDefault="007D0EFF" w:rsidP="006E5CAD">
            <w:r>
              <w:t>Som følge af aftalen undtages forsvarets operative bygninger fra krav om grænseværdi.</w:t>
            </w:r>
          </w:p>
        </w:tc>
        <w:tc>
          <w:tcPr>
            <w:tcW w:w="4915" w:type="dxa"/>
          </w:tcPr>
          <w:p w14:paraId="17D84949" w14:textId="0C1450B3" w:rsidR="00D25728" w:rsidRDefault="00D25728" w:rsidP="006E5CAD"/>
          <w:p w14:paraId="1696947D" w14:textId="68134D84" w:rsidR="00D25728" w:rsidRDefault="00D25728" w:rsidP="006E5CAD">
            <w:r>
              <w:t xml:space="preserve"> </w:t>
            </w:r>
          </w:p>
          <w:p w14:paraId="2E3EC056" w14:textId="77777777" w:rsidR="007D0EFF" w:rsidRDefault="007D0EFF" w:rsidP="006E5CAD"/>
        </w:tc>
      </w:tr>
      <w:tr w:rsidR="00DE7F5F" w14:paraId="32EC1852" w14:textId="77777777" w:rsidTr="006E5CAD">
        <w:tc>
          <w:tcPr>
            <w:tcW w:w="15825" w:type="dxa"/>
            <w:gridSpan w:val="5"/>
          </w:tcPr>
          <w:p w14:paraId="17D07383" w14:textId="77777777" w:rsidR="00DE7F5F" w:rsidRPr="008A66FD" w:rsidRDefault="00DE7F5F" w:rsidP="006E5CAD">
            <w:pPr>
              <w:jc w:val="center"/>
              <w:rPr>
                <w:i/>
                <w:sz w:val="28"/>
              </w:rPr>
            </w:pPr>
          </w:p>
        </w:tc>
      </w:tr>
      <w:tr w:rsidR="00DE7F5F" w14:paraId="71BEE907" w14:textId="77777777" w:rsidTr="006E5CAD">
        <w:tc>
          <w:tcPr>
            <w:tcW w:w="15825" w:type="dxa"/>
            <w:gridSpan w:val="5"/>
          </w:tcPr>
          <w:p w14:paraId="19B28C59" w14:textId="24360BC7" w:rsidR="00DE7F5F" w:rsidRDefault="00DE7F5F" w:rsidP="006E5CAD">
            <w:r>
              <w:rPr>
                <w:sz w:val="28"/>
              </w:rPr>
              <w:t>Overskriften</w:t>
            </w:r>
            <w:r w:rsidRPr="00822E6B">
              <w:rPr>
                <w:sz w:val="28"/>
              </w:rPr>
              <w:t xml:space="preserve"> til </w:t>
            </w:r>
            <w:r>
              <w:rPr>
                <w:i/>
                <w:sz w:val="28"/>
              </w:rPr>
              <w:t>b</w:t>
            </w:r>
            <w:r w:rsidRPr="007D4BE9">
              <w:rPr>
                <w:i/>
                <w:sz w:val="28"/>
              </w:rPr>
              <w:t>ilag 2, tabel 2</w:t>
            </w:r>
            <w:r w:rsidRPr="007D4BE9">
              <w:rPr>
                <w:sz w:val="28"/>
              </w:rPr>
              <w:t xml:space="preserve"> affattes</w:t>
            </w:r>
            <w:r>
              <w:rPr>
                <w:sz w:val="28"/>
              </w:rPr>
              <w:t xml:space="preserve"> således:</w:t>
            </w:r>
            <w:del w:id="312" w:author="Johan Vestergaard Paulsen" w:date="2024-07-15T10:50:00Z">
              <w:r w:rsidRPr="007D4BE9" w:rsidDel="00822E6B">
                <w:rPr>
                  <w:sz w:val="28"/>
                </w:rPr>
                <w:delText>.</w:delText>
              </w:r>
            </w:del>
          </w:p>
        </w:tc>
      </w:tr>
      <w:tr w:rsidR="00DE7F5F" w14:paraId="661B4A9B" w14:textId="77777777" w:rsidTr="006E5CAD">
        <w:tc>
          <w:tcPr>
            <w:tcW w:w="6091" w:type="dxa"/>
            <w:gridSpan w:val="3"/>
          </w:tcPr>
          <w:p w14:paraId="1810ABCB" w14:textId="0C13F18F" w:rsidR="00DE7F5F" w:rsidRDefault="00DE7F5F" w:rsidP="006E5CAD">
            <w:pPr>
              <w:pStyle w:val="NormalWeb"/>
              <w:spacing w:before="0" w:beforeAutospacing="0"/>
              <w:rPr>
                <w:rFonts w:asciiTheme="minorHAnsi" w:eastAsiaTheme="minorHAnsi" w:hAnsiTheme="minorHAnsi" w:cstheme="minorBidi"/>
                <w:sz w:val="22"/>
                <w:szCs w:val="22"/>
                <w:lang w:eastAsia="en-US"/>
              </w:rPr>
            </w:pPr>
            <w:r w:rsidRPr="00AF0DD9">
              <w:rPr>
                <w:i/>
                <w:iCs/>
              </w:rPr>
              <w:t xml:space="preserve">Tabel 2 - Mindstekrav til klimaskærm ved </w:t>
            </w:r>
            <w:del w:id="313" w:author="Frederik Schelle Hornnes" w:date="2024-09-11T11:13:00Z">
              <w:r w:rsidRPr="00AF0DD9" w:rsidDel="007611BB">
                <w:rPr>
                  <w:i/>
                  <w:iCs/>
                </w:rPr>
                <w:delText>ændret anvendelse</w:delText>
              </w:r>
              <w:r w:rsidDel="007611BB">
                <w:rPr>
                  <w:i/>
                  <w:iCs/>
                </w:rPr>
                <w:delText xml:space="preserve"> og </w:delText>
              </w:r>
            </w:del>
            <w:r>
              <w:rPr>
                <w:i/>
                <w:iCs/>
              </w:rPr>
              <w:t>tilbygninger</w:t>
            </w:r>
          </w:p>
        </w:tc>
        <w:tc>
          <w:tcPr>
            <w:tcW w:w="4819" w:type="dxa"/>
          </w:tcPr>
          <w:p w14:paraId="529B38C0" w14:textId="6FA74A36" w:rsidR="00DE7F5F" w:rsidRDefault="00DE7F5F" w:rsidP="006E5CAD">
            <w:r>
              <w:t>Ordene ”ændret anvendelse” fjernes fra overskriften til tabel 2, da ændret anvendelse i stedet skal overholde tabel 3.</w:t>
            </w:r>
          </w:p>
        </w:tc>
        <w:tc>
          <w:tcPr>
            <w:tcW w:w="4915" w:type="dxa"/>
          </w:tcPr>
          <w:p w14:paraId="27DD0BD2" w14:textId="77777777" w:rsidR="00DE7F5F" w:rsidRDefault="00DE7F5F" w:rsidP="006E5CAD"/>
        </w:tc>
      </w:tr>
      <w:tr w:rsidR="00DE7F5F" w14:paraId="7F633FCD" w14:textId="77777777" w:rsidTr="006E5CAD">
        <w:tc>
          <w:tcPr>
            <w:tcW w:w="15825" w:type="dxa"/>
            <w:gridSpan w:val="5"/>
          </w:tcPr>
          <w:p w14:paraId="74807707" w14:textId="202173C7" w:rsidR="00DE7F5F" w:rsidRDefault="00DE7F5F" w:rsidP="006E5CAD">
            <w:r>
              <w:rPr>
                <w:sz w:val="28"/>
              </w:rPr>
              <w:t>Overskriften</w:t>
            </w:r>
            <w:r w:rsidRPr="00822E6B">
              <w:rPr>
                <w:sz w:val="28"/>
              </w:rPr>
              <w:t xml:space="preserve"> til </w:t>
            </w:r>
            <w:r>
              <w:rPr>
                <w:sz w:val="28"/>
              </w:rPr>
              <w:t>b</w:t>
            </w:r>
            <w:r w:rsidRPr="007D4BE9">
              <w:rPr>
                <w:i/>
                <w:sz w:val="28"/>
              </w:rPr>
              <w:t>ilag 2, tabel 3</w:t>
            </w:r>
            <w:r w:rsidRPr="007D4BE9">
              <w:rPr>
                <w:sz w:val="28"/>
              </w:rPr>
              <w:t xml:space="preserve"> affattes</w:t>
            </w:r>
            <w:r>
              <w:rPr>
                <w:sz w:val="28"/>
              </w:rPr>
              <w:t xml:space="preserve"> således:</w:t>
            </w:r>
          </w:p>
        </w:tc>
      </w:tr>
      <w:tr w:rsidR="00DE7F5F" w14:paraId="718432E1" w14:textId="77777777" w:rsidTr="006E5CAD">
        <w:tc>
          <w:tcPr>
            <w:tcW w:w="6091" w:type="dxa"/>
            <w:gridSpan w:val="3"/>
          </w:tcPr>
          <w:p w14:paraId="12081965" w14:textId="5C0C505E" w:rsidR="00DE7F5F" w:rsidRDefault="00DE7F5F" w:rsidP="006E5CAD">
            <w:pPr>
              <w:pStyle w:val="NormalWeb"/>
              <w:spacing w:before="0" w:beforeAutospacing="0"/>
              <w:rPr>
                <w:rFonts w:asciiTheme="minorHAnsi" w:eastAsiaTheme="minorHAnsi" w:hAnsiTheme="minorHAnsi" w:cstheme="minorBidi"/>
                <w:sz w:val="22"/>
                <w:szCs w:val="22"/>
                <w:lang w:eastAsia="en-US"/>
              </w:rPr>
            </w:pPr>
            <w:r>
              <w:t>Tabel 3 – Mindstekrav til klimaskærm ved ombygninger</w:t>
            </w:r>
            <w:ins w:id="314" w:author="Frederik Schelle Hornnes" w:date="2024-09-11T11:13:00Z">
              <w:r w:rsidR="007611BB">
                <w:t>, ændret anvendelse</w:t>
              </w:r>
            </w:ins>
            <w:r>
              <w:t xml:space="preserve"> og andre forandringer i bygninger</w:t>
            </w:r>
          </w:p>
        </w:tc>
        <w:tc>
          <w:tcPr>
            <w:tcW w:w="4819" w:type="dxa"/>
          </w:tcPr>
          <w:p w14:paraId="5BC303AB" w14:textId="6DA5A211" w:rsidR="00DE7F5F" w:rsidRDefault="00DE7F5F" w:rsidP="006E5CAD">
            <w:r>
              <w:t>Som konsekvens af ændringen i § 268 ændres overskriften til tabel 3, sådan at ændret anvendelse fremover benytter tabel 3 i stedet for tabel 2.</w:t>
            </w:r>
          </w:p>
        </w:tc>
        <w:tc>
          <w:tcPr>
            <w:tcW w:w="4915" w:type="dxa"/>
          </w:tcPr>
          <w:p w14:paraId="63709800" w14:textId="77777777" w:rsidR="00DE7F5F" w:rsidRDefault="00DE7F5F" w:rsidP="006E5CAD"/>
        </w:tc>
      </w:tr>
      <w:tr w:rsidR="00DE7F5F" w14:paraId="7087C95A" w14:textId="77777777" w:rsidTr="006E5CAD">
        <w:tc>
          <w:tcPr>
            <w:tcW w:w="15825" w:type="dxa"/>
            <w:gridSpan w:val="5"/>
          </w:tcPr>
          <w:p w14:paraId="42C73D4F" w14:textId="212A450A" w:rsidR="00DE7F5F" w:rsidRPr="00F27CDF" w:rsidRDefault="00DE7F5F" w:rsidP="006E5CAD">
            <w:r w:rsidRPr="00F27CDF">
              <w:rPr>
                <w:sz w:val="28"/>
              </w:rPr>
              <w:t>Bilag 2, tabel 6 affattes som bilag 1 til denne bekendtgørelse.</w:t>
            </w:r>
          </w:p>
        </w:tc>
      </w:tr>
      <w:tr w:rsidR="00DE7F5F" w14:paraId="67A5AC08" w14:textId="77777777" w:rsidTr="006E5CAD">
        <w:tc>
          <w:tcPr>
            <w:tcW w:w="15825" w:type="dxa"/>
            <w:gridSpan w:val="5"/>
          </w:tcPr>
          <w:p w14:paraId="1247CD8F" w14:textId="760BF1A6" w:rsidR="00DE7F5F" w:rsidRPr="00F27CDF" w:rsidRDefault="00DE7F5F" w:rsidP="006E5CAD">
            <w:pPr>
              <w:rPr>
                <w:sz w:val="28"/>
              </w:rPr>
            </w:pPr>
            <w:r w:rsidRPr="00F27CDF">
              <w:rPr>
                <w:sz w:val="28"/>
              </w:rPr>
              <w:lastRenderedPageBreak/>
              <w:t>Bilag 2, tabel 7 affattes som bilag 2 til denne bekendtgørelse.</w:t>
            </w:r>
          </w:p>
        </w:tc>
      </w:tr>
      <w:tr w:rsidR="00DE7F5F" w14:paraId="27F30762" w14:textId="77777777" w:rsidTr="006E5CAD">
        <w:tc>
          <w:tcPr>
            <w:tcW w:w="15825" w:type="dxa"/>
            <w:gridSpan w:val="5"/>
          </w:tcPr>
          <w:p w14:paraId="0CD379C4" w14:textId="1F3C6871" w:rsidR="00DE7F5F" w:rsidRPr="00F27CDF" w:rsidRDefault="00DE7F5F" w:rsidP="006E5CAD">
            <w:pPr>
              <w:rPr>
                <w:sz w:val="28"/>
              </w:rPr>
            </w:pPr>
            <w:r w:rsidRPr="00F27CDF">
              <w:rPr>
                <w:sz w:val="28"/>
              </w:rPr>
              <w:t>Bilag 2, tabel 8 affattes som bilag 3 til denne bekendtgørelse.</w:t>
            </w:r>
          </w:p>
        </w:tc>
      </w:tr>
      <w:tr w:rsidR="00DE7F5F" w14:paraId="41E2077E" w14:textId="77777777" w:rsidTr="006E5CAD">
        <w:tc>
          <w:tcPr>
            <w:tcW w:w="15825" w:type="dxa"/>
            <w:gridSpan w:val="5"/>
          </w:tcPr>
          <w:p w14:paraId="17A8CD8B" w14:textId="7F9B9133" w:rsidR="00DE7F5F" w:rsidRPr="00F27CDF" w:rsidRDefault="00DE7F5F" w:rsidP="006E5CAD">
            <w:pPr>
              <w:rPr>
                <w:sz w:val="28"/>
              </w:rPr>
            </w:pPr>
            <w:r w:rsidRPr="00F27CDF">
              <w:rPr>
                <w:sz w:val="28"/>
              </w:rPr>
              <w:t xml:space="preserve">Bilag 2, tabel 9 affattes som bilag </w:t>
            </w:r>
            <w:r w:rsidR="00F27CDF">
              <w:rPr>
                <w:sz w:val="28"/>
              </w:rPr>
              <w:t>4</w:t>
            </w:r>
            <w:r w:rsidRPr="00F27CDF">
              <w:rPr>
                <w:sz w:val="28"/>
              </w:rPr>
              <w:t xml:space="preserve"> til denne bekendtgørelse.</w:t>
            </w:r>
          </w:p>
        </w:tc>
      </w:tr>
      <w:tr w:rsidR="00DE7F5F" w14:paraId="6B25112F" w14:textId="77777777" w:rsidTr="006E5CAD">
        <w:tc>
          <w:tcPr>
            <w:tcW w:w="15825" w:type="dxa"/>
            <w:gridSpan w:val="5"/>
          </w:tcPr>
          <w:p w14:paraId="080962EF" w14:textId="3E62E277" w:rsidR="00DE7F5F" w:rsidRPr="00F27CDF" w:rsidRDefault="00DE7F5F" w:rsidP="006E5CAD">
            <w:pPr>
              <w:rPr>
                <w:sz w:val="28"/>
              </w:rPr>
            </w:pPr>
            <w:r w:rsidRPr="00F27CDF">
              <w:rPr>
                <w:sz w:val="28"/>
              </w:rPr>
              <w:t xml:space="preserve">Bilag 2, tabel 10 affattes som bilag </w:t>
            </w:r>
            <w:r w:rsidR="00F27CDF">
              <w:rPr>
                <w:sz w:val="28"/>
              </w:rPr>
              <w:t>5</w:t>
            </w:r>
            <w:r w:rsidRPr="00F27CDF">
              <w:rPr>
                <w:sz w:val="28"/>
              </w:rPr>
              <w:t xml:space="preserve"> til denne bekendtgørelse.</w:t>
            </w:r>
          </w:p>
        </w:tc>
      </w:tr>
      <w:tr w:rsidR="00DE7F5F" w14:paraId="2EAFB379" w14:textId="77777777" w:rsidTr="006E5CAD">
        <w:tc>
          <w:tcPr>
            <w:tcW w:w="15825" w:type="dxa"/>
            <w:gridSpan w:val="5"/>
          </w:tcPr>
          <w:p w14:paraId="2FA6D7C0" w14:textId="1D986A1E" w:rsidR="00DE7F5F" w:rsidRPr="00F27CDF" w:rsidRDefault="00DE7F5F" w:rsidP="006E5CAD">
            <w:pPr>
              <w:rPr>
                <w:sz w:val="28"/>
              </w:rPr>
            </w:pPr>
            <w:r w:rsidRPr="00F27CDF">
              <w:rPr>
                <w:sz w:val="28"/>
              </w:rPr>
              <w:t xml:space="preserve">Bilag 2, tabel 11 affattes som bilag </w:t>
            </w:r>
            <w:r w:rsidR="00F27CDF">
              <w:rPr>
                <w:sz w:val="28"/>
              </w:rPr>
              <w:t>6</w:t>
            </w:r>
            <w:r w:rsidRPr="00F27CDF">
              <w:rPr>
                <w:sz w:val="28"/>
              </w:rPr>
              <w:t xml:space="preserve"> til denne bekendtgørelse.</w:t>
            </w:r>
          </w:p>
        </w:tc>
      </w:tr>
      <w:tr w:rsidR="008022CE" w14:paraId="2E85154A" w14:textId="77777777" w:rsidTr="006E5CAD">
        <w:tc>
          <w:tcPr>
            <w:tcW w:w="15825" w:type="dxa"/>
            <w:gridSpan w:val="5"/>
          </w:tcPr>
          <w:p w14:paraId="78173CD1" w14:textId="5AF7E767" w:rsidR="008022CE" w:rsidRPr="00F27CDF" w:rsidRDefault="008022CE" w:rsidP="006E5CAD">
            <w:pPr>
              <w:rPr>
                <w:sz w:val="28"/>
              </w:rPr>
            </w:pPr>
            <w:r w:rsidRPr="00F27CDF">
              <w:rPr>
                <w:sz w:val="28"/>
              </w:rPr>
              <w:t xml:space="preserve">Bilag 2, tabel 12 affattes som bilag </w:t>
            </w:r>
            <w:r w:rsidR="00F27CDF">
              <w:rPr>
                <w:sz w:val="28"/>
              </w:rPr>
              <w:t>7</w:t>
            </w:r>
            <w:r w:rsidRPr="00F27CDF">
              <w:rPr>
                <w:sz w:val="28"/>
              </w:rPr>
              <w:t xml:space="preserve"> til denne bekendtgørelse.</w:t>
            </w:r>
          </w:p>
        </w:tc>
      </w:tr>
      <w:tr w:rsidR="008022CE" w14:paraId="448B77D3" w14:textId="77777777" w:rsidTr="006E5CAD">
        <w:tc>
          <w:tcPr>
            <w:tcW w:w="15825" w:type="dxa"/>
            <w:gridSpan w:val="5"/>
          </w:tcPr>
          <w:p w14:paraId="4467288D" w14:textId="735F8E44" w:rsidR="008022CE" w:rsidRPr="00F27CDF" w:rsidRDefault="008022CE" w:rsidP="006E5CAD">
            <w:pPr>
              <w:rPr>
                <w:sz w:val="28"/>
              </w:rPr>
            </w:pPr>
            <w:r w:rsidRPr="00F27CDF">
              <w:rPr>
                <w:sz w:val="28"/>
              </w:rPr>
              <w:t xml:space="preserve">Bilag 2, tabel 13 affattes som bilag </w:t>
            </w:r>
            <w:r w:rsidR="00F27CDF">
              <w:rPr>
                <w:sz w:val="28"/>
              </w:rPr>
              <w:t>8</w:t>
            </w:r>
            <w:r w:rsidRPr="00F27CDF">
              <w:rPr>
                <w:sz w:val="28"/>
              </w:rPr>
              <w:t xml:space="preserve"> til denne bekendtgørelse.</w:t>
            </w:r>
          </w:p>
        </w:tc>
      </w:tr>
      <w:tr w:rsidR="008022CE" w14:paraId="0013AF03" w14:textId="77777777" w:rsidTr="006E5CAD">
        <w:tc>
          <w:tcPr>
            <w:tcW w:w="15825" w:type="dxa"/>
            <w:gridSpan w:val="5"/>
          </w:tcPr>
          <w:p w14:paraId="736EE352" w14:textId="77777777" w:rsidR="008022CE" w:rsidRPr="008A66FD" w:rsidRDefault="008022CE" w:rsidP="006E5CAD">
            <w:pPr>
              <w:rPr>
                <w:i/>
                <w:sz w:val="28"/>
              </w:rPr>
            </w:pPr>
          </w:p>
        </w:tc>
      </w:tr>
      <w:tr w:rsidR="00734EBC" w14:paraId="58603E5B" w14:textId="77777777" w:rsidTr="006E5CAD">
        <w:tc>
          <w:tcPr>
            <w:tcW w:w="15825" w:type="dxa"/>
            <w:gridSpan w:val="5"/>
          </w:tcPr>
          <w:p w14:paraId="30CA3501" w14:textId="687BA396" w:rsidR="00734EBC" w:rsidRDefault="00734EBC" w:rsidP="006E5CAD">
            <w:pPr>
              <w:jc w:val="center"/>
            </w:pPr>
            <w:r w:rsidRPr="00DE7F5F">
              <w:rPr>
                <w:sz w:val="36"/>
              </w:rPr>
              <w:t>Bilag 1</w:t>
            </w:r>
          </w:p>
        </w:tc>
      </w:tr>
      <w:tr w:rsidR="008022CE" w14:paraId="025B9951" w14:textId="77777777" w:rsidTr="006E5CAD">
        <w:tc>
          <w:tcPr>
            <w:tcW w:w="6091" w:type="dxa"/>
            <w:gridSpan w:val="3"/>
          </w:tcPr>
          <w:p w14:paraId="115C714B" w14:textId="4F7358DD" w:rsidR="008022CE" w:rsidRPr="008A66FD" w:rsidRDefault="008022CE" w:rsidP="006E5CAD">
            <w:pPr>
              <w:pStyle w:val="NormalWeb"/>
              <w:spacing w:before="0" w:beforeAutospacing="0"/>
              <w:rPr>
                <w:rFonts w:asciiTheme="minorHAnsi" w:eastAsiaTheme="minorHAnsi" w:hAnsiTheme="minorHAnsi" w:cstheme="minorBidi"/>
                <w:i/>
                <w:sz w:val="22"/>
                <w:szCs w:val="22"/>
                <w:lang w:eastAsia="en-US"/>
              </w:rPr>
            </w:pPr>
            <w:r w:rsidRPr="008A66FD">
              <w:rPr>
                <w:rFonts w:asciiTheme="minorHAnsi" w:eastAsiaTheme="minorHAnsi" w:hAnsiTheme="minorHAnsi" w:cstheme="minorBidi"/>
                <w:i/>
                <w:sz w:val="22"/>
                <w:szCs w:val="22"/>
                <w:lang w:eastAsia="en-US"/>
              </w:rPr>
              <w:t>Tabel 6 – Bygningsdele til beregning af klimapåvirkning</w:t>
            </w:r>
          </w:p>
        </w:tc>
        <w:tc>
          <w:tcPr>
            <w:tcW w:w="4819" w:type="dxa"/>
          </w:tcPr>
          <w:p w14:paraId="2272F76E" w14:textId="77777777" w:rsidR="008022CE" w:rsidRDefault="008022CE" w:rsidP="006E5CAD"/>
        </w:tc>
        <w:tc>
          <w:tcPr>
            <w:tcW w:w="4915" w:type="dxa"/>
          </w:tcPr>
          <w:p w14:paraId="2F8AFEBE" w14:textId="77777777" w:rsidR="008022CE" w:rsidRDefault="008022CE" w:rsidP="006E5CAD"/>
        </w:tc>
      </w:tr>
      <w:tr w:rsidR="008022CE" w14:paraId="3CEFCA89" w14:textId="77777777" w:rsidTr="006E5CAD">
        <w:tc>
          <w:tcPr>
            <w:tcW w:w="6091" w:type="dxa"/>
            <w:gridSpan w:val="3"/>
          </w:tcPr>
          <w:p w14:paraId="465C5BE0" w14:textId="77777777" w:rsidR="008022CE" w:rsidRPr="00C822D6" w:rsidRDefault="008022CE" w:rsidP="006E5CAD">
            <w:pPr>
              <w:pStyle w:val="NormalWeb"/>
              <w:spacing w:before="0" w:before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Dette bilag beskriver hvilke bygningsdele der skal indgå i beregningen af bygningers klimapåvirkning.</w:t>
            </w:r>
          </w:p>
          <w:p w14:paraId="603D72B8" w14:textId="16DC264D"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Værdierne i tabel 6 afgrænser hvilke dele af byggeriet, der indgår i beregningen, jf. § 297, stk. </w:t>
            </w:r>
            <w:del w:id="315" w:author="Frederik Schelle Hornnes" w:date="2024-09-18T13:26:00Z">
              <w:r w:rsidRPr="00C822D6" w:rsidDel="0026060A">
                <w:rPr>
                  <w:rFonts w:asciiTheme="minorHAnsi" w:eastAsiaTheme="minorHAnsi" w:hAnsiTheme="minorHAnsi" w:cstheme="minorBidi"/>
                  <w:sz w:val="22"/>
                  <w:szCs w:val="22"/>
                  <w:lang w:eastAsia="en-US"/>
                </w:rPr>
                <w:delText>4</w:delText>
              </w:r>
            </w:del>
            <w:ins w:id="316" w:author="Frederik Schelle Hornnes" w:date="2024-09-18T13:26:00Z">
              <w:r w:rsidR="0026060A">
                <w:rPr>
                  <w:rFonts w:asciiTheme="minorHAnsi" w:eastAsiaTheme="minorHAnsi" w:hAnsiTheme="minorHAnsi" w:cstheme="minorBidi"/>
                  <w:sz w:val="22"/>
                  <w:szCs w:val="22"/>
                  <w:lang w:eastAsia="en-US"/>
                </w:rPr>
                <w:t>6</w:t>
              </w:r>
            </w:ins>
            <w:r w:rsidRPr="00C822D6">
              <w:rPr>
                <w:rFonts w:asciiTheme="minorHAnsi" w:eastAsiaTheme="minorHAnsi" w:hAnsiTheme="minorHAnsi" w:cstheme="minorBidi"/>
                <w:sz w:val="22"/>
                <w:szCs w:val="22"/>
                <w:lang w:eastAsia="en-US"/>
              </w:rPr>
              <w:t>. Bygningsdele, der ikke er nævnt, indgår ikke.</w:t>
            </w:r>
          </w:p>
          <w:p w14:paraId="3066EE96"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Tabellen indeholder desuden detaljerede linjer for forskellige typer af konstruktioner eller installationer.</w:t>
            </w:r>
          </w:p>
          <w:p w14:paraId="77DBBFFD"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Alle delkomponenter i konstruktioner medtages.</w:t>
            </w:r>
          </w:p>
          <w:p w14:paraId="44614266"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Bygningsdele, der indgår i den færdige bygning som tag, ydervægge, indervægge, dæk og lignende, medregnes fra den indvendige overflade til den udvendige overflade.</w:t>
            </w:r>
          </w:p>
          <w:p w14:paraId="623D15B3"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Bygningsdelene er grupperet i typer og kategorier. I kolonnen detaljeringsniveau fremgår eventuelle afgrænsninger af, hvad der skal medregnes af materialer for den pågældende bygningsdel.</w:t>
            </w:r>
          </w:p>
          <w:p w14:paraId="5C765B47"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b/>
                <w:bCs/>
                <w:sz w:val="22"/>
                <w:szCs w:val="22"/>
                <w:lang w:eastAsia="en-US"/>
              </w:rPr>
              <w:t>Forenklinger</w:t>
            </w:r>
            <w:r w:rsidRPr="00C822D6">
              <w:rPr>
                <w:rFonts w:asciiTheme="minorHAnsi" w:eastAsiaTheme="minorHAnsi" w:hAnsiTheme="minorHAnsi" w:cstheme="minorBidi"/>
                <w:sz w:val="22"/>
                <w:szCs w:val="22"/>
                <w:lang w:eastAsia="en-US"/>
              </w:rPr>
              <w:br/>
              <w:t>Fastgørelsesmidler, fx søm, skruer, kiler, hulplader til søm eller skruer, murbindere eller lignende, medregnes ikke.</w:t>
            </w:r>
          </w:p>
          <w:p w14:paraId="4398982C"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Større samlinger af væsentlig betydning for det bærende system, fx boltesamlinger, medregnes. Dette kan være som et samlet skøn af materialemængder, sådan som materialet er opgjort i bilag 2, tabel 7.</w:t>
            </w:r>
          </w:p>
          <w:p w14:paraId="5012A09B"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Udstøbning af revner i betonelementer, udstøbning af et filigrandæk eller lignende samling mellem elementer kan anses for samme konstruktion. Delvist præfabrikerede konstruktioner kan beregnes uden at medtage udfyldning imellem elementerne.</w:t>
            </w:r>
          </w:p>
          <w:p w14:paraId="75A8453A"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Der medregnes ikke fugemateriale, lokale membraner og fugtspærre i fundamenter, samt håndlister, fodpaneler og lignende lister.</w:t>
            </w:r>
          </w:p>
          <w:p w14:paraId="5374C9FD"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Tegloverliggere og lignende indregnes som det omkringliggende murværk.</w:t>
            </w:r>
          </w:p>
          <w:p w14:paraId="4275DBEE"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Brandlukninger, recesser, rørgennemføringer og andre former for lukninger af udsparinger mm. kan udelades fra beregningen, hvis der i stedet foretages beregning på baggrund af den omliggende konstruktion, antaget homogen.</w:t>
            </w:r>
          </w:p>
          <w:p w14:paraId="3E831E51"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Ved rør eller ledninger til de tekniske installationer medregnes kun de lige strækninger og ikke bøjninger.</w:t>
            </w:r>
          </w:p>
          <w:p w14:paraId="472ECFA2"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Hvor det af tabel 6 fremgår ”eventuelt som mængde råmateriale” i kolonnen for Detaljeringsniveau, kan bygningsdelen opgøres ved at antage, at hele bygningsdelen består af det materiale, som er tilstede i størst omfang i bygningsdelen, og beskrives ved den klimapåvirkning for materialet, som fremgår af bilag 2, tabel 7.</w:t>
            </w:r>
          </w:p>
          <w:p w14:paraId="69E05B42" w14:textId="77777777" w:rsidR="008022CE" w:rsidRPr="00C822D6" w:rsidRDefault="008022CE" w:rsidP="006E5CAD">
            <w:pPr>
              <w:rPr>
                <w:i/>
                <w:iCs/>
              </w:rPr>
            </w:pPr>
          </w:p>
        </w:tc>
        <w:tc>
          <w:tcPr>
            <w:tcW w:w="4819" w:type="dxa"/>
          </w:tcPr>
          <w:p w14:paraId="21B54C7B" w14:textId="1480C272" w:rsidR="00F27CDF" w:rsidRDefault="00F27CDF" w:rsidP="006E5CAD">
            <w:pPr>
              <w:rPr>
                <w:ins w:id="317" w:author="Frederik Schelle Hornnes" w:date="2024-09-13T09:34:00Z"/>
              </w:rPr>
            </w:pPr>
            <w:r>
              <w:t>Indholdet i tabel 6 er ændret. Ændringerne fremgår i tabel 6</w:t>
            </w:r>
            <w:r w:rsidR="00D86A62">
              <w:t xml:space="preserve"> med tilhørende kommentarer i venstre kolonne</w:t>
            </w:r>
            <w:r>
              <w:t xml:space="preserve">. </w:t>
            </w:r>
          </w:p>
          <w:p w14:paraId="5F19D1E9" w14:textId="613CC7B7" w:rsidR="008022CE" w:rsidRDefault="008022CE" w:rsidP="006E5CAD"/>
        </w:tc>
        <w:tc>
          <w:tcPr>
            <w:tcW w:w="4915" w:type="dxa"/>
          </w:tcPr>
          <w:p w14:paraId="7C96B6CD" w14:textId="77777777" w:rsidR="008022CE" w:rsidRDefault="008022CE" w:rsidP="006E5CAD"/>
        </w:tc>
      </w:tr>
      <w:tr w:rsidR="008022CE" w14:paraId="4A43B152" w14:textId="77777777" w:rsidTr="006E5CAD">
        <w:tc>
          <w:tcPr>
            <w:tcW w:w="6091" w:type="dxa"/>
            <w:gridSpan w:val="3"/>
          </w:tcPr>
          <w:p w14:paraId="5639D18B"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b/>
                <w:bCs/>
                <w:sz w:val="22"/>
                <w:szCs w:val="22"/>
                <w:lang w:eastAsia="en-US"/>
              </w:rPr>
              <w:t>Råhuse</w:t>
            </w:r>
            <w:r w:rsidRPr="00C822D6">
              <w:rPr>
                <w:rFonts w:asciiTheme="minorHAnsi" w:eastAsiaTheme="minorHAnsi" w:hAnsiTheme="minorHAnsi" w:cstheme="minorBidi"/>
                <w:sz w:val="22"/>
                <w:szCs w:val="22"/>
                <w:lang w:eastAsia="en-US"/>
              </w:rPr>
              <w:br/>
              <w:t>Såfremt bygningen ved færdigmelding mangler dele, som fx gulv, vægmaling mm., som er nødvendige for at sikre funktionaliteten for bygningen, medregnes sådanne dele af bygningen i beregningen af bygningens klimapåvirkning, uanset at bygningsdelene faktisk ikke er til stede i bygningen på færdigmeldingstidspunktet.</w:t>
            </w:r>
          </w:p>
          <w:p w14:paraId="0328B14B" w14:textId="61BD909A" w:rsidR="008022CE" w:rsidRPr="00C822D6" w:rsidDel="001B62A1" w:rsidRDefault="008022CE" w:rsidP="006E5CAD">
            <w:pPr>
              <w:pStyle w:val="NormalWeb"/>
              <w:spacing w:after="0" w:afterAutospacing="0"/>
              <w:rPr>
                <w:del w:id="318" w:author="Johan Vestergaard Paulsen" w:date="2024-04-24T16:45:00Z"/>
                <w:rFonts w:asciiTheme="minorHAnsi" w:eastAsiaTheme="minorHAnsi" w:hAnsiTheme="minorHAnsi" w:cstheme="minorBidi"/>
                <w:sz w:val="22"/>
                <w:szCs w:val="22"/>
                <w:lang w:eastAsia="en-US"/>
              </w:rPr>
            </w:pPr>
            <w:del w:id="319" w:author="Johan Vestergaard Paulsen" w:date="2024-04-24T16:45:00Z">
              <w:r w:rsidDel="001B62A1">
                <w:fldChar w:fldCharType="begin"/>
              </w:r>
              <w:r w:rsidDel="001B62A1">
                <w:delInstrText xml:space="preserve"> HYPERLINK "https://bygningsreglementet.dk/-/media/Br/Kap_11_Energi/BR18-bilag-2-tabel-6-version-3/BR18-bilag-2-tabel-6-version-4F294614624930117110.xlsx" </w:delInstrText>
              </w:r>
              <w:r w:rsidDel="001B62A1">
                <w:fldChar w:fldCharType="end"/>
              </w:r>
            </w:del>
          </w:p>
          <w:p w14:paraId="4B263E05" w14:textId="77777777" w:rsidR="008022CE" w:rsidRPr="00C822D6" w:rsidRDefault="008022CE" w:rsidP="006E5CAD">
            <w:pPr>
              <w:pStyle w:val="NormalWeb"/>
              <w:spacing w:after="0" w:afterAutospacing="0"/>
              <w:rPr>
                <w:i/>
                <w:iCs/>
              </w:rPr>
            </w:pPr>
          </w:p>
        </w:tc>
        <w:tc>
          <w:tcPr>
            <w:tcW w:w="4819" w:type="dxa"/>
          </w:tcPr>
          <w:p w14:paraId="1526335E" w14:textId="77777777" w:rsidR="008022CE" w:rsidRDefault="008022CE" w:rsidP="006E5CAD"/>
        </w:tc>
        <w:tc>
          <w:tcPr>
            <w:tcW w:w="4915" w:type="dxa"/>
          </w:tcPr>
          <w:p w14:paraId="758D56B1" w14:textId="77777777" w:rsidR="008022CE" w:rsidRDefault="008022CE" w:rsidP="006E5CAD"/>
        </w:tc>
      </w:tr>
      <w:tr w:rsidR="008022CE" w14:paraId="7B1F78C9" w14:textId="77777777" w:rsidTr="006E5CAD">
        <w:tc>
          <w:tcPr>
            <w:tcW w:w="15825" w:type="dxa"/>
            <w:gridSpan w:val="5"/>
          </w:tcPr>
          <w:p w14:paraId="1F14C6E8" w14:textId="0C847A2A" w:rsidR="008022CE" w:rsidRDefault="008022CE" w:rsidP="006E5CAD">
            <w:pPr>
              <w:jc w:val="center"/>
            </w:pPr>
          </w:p>
        </w:tc>
      </w:tr>
      <w:tr w:rsidR="00734EBC" w14:paraId="4BBF958A" w14:textId="77777777" w:rsidTr="006E5CAD">
        <w:tc>
          <w:tcPr>
            <w:tcW w:w="15825" w:type="dxa"/>
            <w:gridSpan w:val="5"/>
          </w:tcPr>
          <w:p w14:paraId="4A94DBC3" w14:textId="5C21A40D" w:rsidR="00734EBC" w:rsidRDefault="00734EBC" w:rsidP="006E5CAD">
            <w:pPr>
              <w:jc w:val="center"/>
            </w:pPr>
            <w:r w:rsidRPr="00DE7F5F">
              <w:rPr>
                <w:sz w:val="36"/>
              </w:rPr>
              <w:t>Bilag 2</w:t>
            </w:r>
          </w:p>
        </w:tc>
      </w:tr>
      <w:tr w:rsidR="008022CE" w14:paraId="4F11ADE9" w14:textId="77777777" w:rsidTr="006E5CAD">
        <w:tc>
          <w:tcPr>
            <w:tcW w:w="6091" w:type="dxa"/>
            <w:gridSpan w:val="3"/>
          </w:tcPr>
          <w:p w14:paraId="545B7741" w14:textId="4529AE11" w:rsidR="008022CE" w:rsidRPr="00D13278" w:rsidRDefault="008022CE" w:rsidP="006E5CAD">
            <w:pPr>
              <w:pStyle w:val="NormalWeb"/>
              <w:spacing w:before="0" w:beforeAutospacing="0" w:after="0" w:afterAutospacing="0"/>
              <w:rPr>
                <w:rFonts w:asciiTheme="minorHAnsi" w:eastAsiaTheme="minorHAnsi" w:hAnsiTheme="minorHAnsi" w:cstheme="minorBidi"/>
                <w:i/>
                <w:sz w:val="22"/>
                <w:szCs w:val="22"/>
                <w:lang w:eastAsia="en-US"/>
              </w:rPr>
            </w:pPr>
            <w:r w:rsidRPr="00D13278">
              <w:rPr>
                <w:rFonts w:asciiTheme="minorHAnsi" w:eastAsiaTheme="minorHAnsi" w:hAnsiTheme="minorHAnsi" w:cstheme="minorBidi"/>
                <w:i/>
                <w:sz w:val="22"/>
                <w:szCs w:val="22"/>
                <w:lang w:eastAsia="en-US"/>
              </w:rPr>
              <w:lastRenderedPageBreak/>
              <w:t>Tabel 7 – Generisk datagrundlag</w:t>
            </w:r>
          </w:p>
        </w:tc>
        <w:tc>
          <w:tcPr>
            <w:tcW w:w="4819" w:type="dxa"/>
          </w:tcPr>
          <w:p w14:paraId="0AF010DF" w14:textId="77777777" w:rsidR="008022CE" w:rsidRDefault="00D86A62" w:rsidP="006E5CAD">
            <w:r>
              <w:t>Indholdet i tabel 7 er ændret.</w:t>
            </w:r>
          </w:p>
          <w:p w14:paraId="1A8C7EF0" w14:textId="394BDD3F" w:rsidR="00D86A62" w:rsidRDefault="00D86A62" w:rsidP="006E5CAD">
            <w:r>
              <w:t xml:space="preserve">Der er sket en delvis udskiftning af generisk data fra </w:t>
            </w:r>
            <w:r w:rsidR="000400C0">
              <w:t xml:space="preserve">ÖKOBAUDAT </w:t>
            </w:r>
            <w:r>
              <w:t>til dansk generisk data.</w:t>
            </w:r>
          </w:p>
          <w:p w14:paraId="53FADED1" w14:textId="48E6B1D5" w:rsidR="00D86A62" w:rsidRDefault="000400C0" w:rsidP="006E5CAD">
            <w:r>
              <w:t>Endvidere er d</w:t>
            </w:r>
            <w:r w:rsidR="00D86A62">
              <w:t xml:space="preserve">er tilføjet </w:t>
            </w:r>
            <w:r w:rsidR="00003DFB">
              <w:t>ma</w:t>
            </w:r>
            <w:r w:rsidR="007E6E99">
              <w:t>s</w:t>
            </w:r>
            <w:r w:rsidR="00003DFB">
              <w:t>sefaktor for installationer.</w:t>
            </w:r>
          </w:p>
        </w:tc>
        <w:tc>
          <w:tcPr>
            <w:tcW w:w="4915" w:type="dxa"/>
          </w:tcPr>
          <w:p w14:paraId="5A42C879" w14:textId="77777777" w:rsidR="008022CE" w:rsidRDefault="008022CE" w:rsidP="006E5CAD"/>
        </w:tc>
      </w:tr>
      <w:tr w:rsidR="008022CE" w14:paraId="717AC064" w14:textId="77777777" w:rsidTr="006E5CAD">
        <w:tc>
          <w:tcPr>
            <w:tcW w:w="6091" w:type="dxa"/>
            <w:gridSpan w:val="3"/>
          </w:tcPr>
          <w:p w14:paraId="5F4E101A" w14:textId="04F102B3" w:rsidR="008022CE" w:rsidRPr="00C822D6" w:rsidRDefault="008022CE" w:rsidP="006E5CAD">
            <w:pPr>
              <w:pStyle w:val="NormalWeb"/>
              <w:spacing w:before="0" w:beforeAutospacing="0"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Dette dokument indeholder det generiske datagrundlag</w:t>
            </w:r>
            <w:ins w:id="320" w:author="Frederik Schelle Hornnes" w:date="2024-09-11T12:43:00Z">
              <w:r w:rsidR="000F65A5">
                <w:rPr>
                  <w:rFonts w:asciiTheme="minorHAnsi" w:eastAsiaTheme="minorHAnsi" w:hAnsiTheme="minorHAnsi" w:cstheme="minorBidi"/>
                  <w:sz w:val="22"/>
                  <w:szCs w:val="22"/>
                  <w:lang w:eastAsia="en-US"/>
                </w:rPr>
                <w:t xml:space="preserve"> for modulerne A1-A3 og C3-C4</w:t>
              </w:r>
            </w:ins>
            <w:r w:rsidRPr="00C822D6">
              <w:rPr>
                <w:rFonts w:asciiTheme="minorHAnsi" w:eastAsiaTheme="minorHAnsi" w:hAnsiTheme="minorHAnsi" w:cstheme="minorBidi"/>
                <w:sz w:val="22"/>
                <w:szCs w:val="22"/>
                <w:lang w:eastAsia="en-US"/>
              </w:rPr>
              <w:t xml:space="preserve">, jf. § 297, stk. </w:t>
            </w:r>
            <w:del w:id="321" w:author="Frederik Schelle Hornnes" w:date="2024-09-13T09:35:00Z">
              <w:r w:rsidRPr="00C822D6" w:rsidDel="00F27CDF">
                <w:rPr>
                  <w:rFonts w:asciiTheme="minorHAnsi" w:eastAsiaTheme="minorHAnsi" w:hAnsiTheme="minorHAnsi" w:cstheme="minorBidi"/>
                  <w:sz w:val="22"/>
                  <w:szCs w:val="22"/>
                  <w:lang w:eastAsia="en-US"/>
                </w:rPr>
                <w:delText>5</w:delText>
              </w:r>
            </w:del>
            <w:ins w:id="322" w:author="Frederik Schelle Hornnes" w:date="2024-09-13T09:35:00Z">
              <w:r w:rsidR="00F27CDF">
                <w:rPr>
                  <w:rFonts w:asciiTheme="minorHAnsi" w:eastAsiaTheme="minorHAnsi" w:hAnsiTheme="minorHAnsi" w:cstheme="minorBidi"/>
                  <w:sz w:val="22"/>
                  <w:szCs w:val="22"/>
                  <w:lang w:eastAsia="en-US"/>
                </w:rPr>
                <w:t>7</w:t>
              </w:r>
            </w:ins>
            <w:r w:rsidRPr="00C822D6">
              <w:rPr>
                <w:rFonts w:asciiTheme="minorHAnsi" w:eastAsiaTheme="minorHAnsi" w:hAnsiTheme="minorHAnsi" w:cstheme="minorBidi"/>
                <w:sz w:val="22"/>
                <w:szCs w:val="22"/>
                <w:lang w:eastAsia="en-US"/>
              </w:rPr>
              <w:t>.</w:t>
            </w:r>
          </w:p>
          <w:p w14:paraId="50CC94C1"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Ved anvendelsen af datagrundlaget anvendes det mest repræsentative datasæt for materialet. Såfremt der ikke findes et repræsentativt datasæt, anvendes data for de forskellige delkomponenter. Dog kan der altid anvendes en opgørelse af mængde råmateriale hvor dette fremgår af kolonnen Detaljeringsniveau i bilag 2, tabel 6.</w:t>
            </w:r>
          </w:p>
          <w:p w14:paraId="53738BC0"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Hvor en værdi for global opvarmning er angivet med #[bogstav og talværdi], anvendes den værdi for global opvarmning, som fremgår af tilsvarende kolonne i rækken med tilsvarende ID.</w:t>
            </w:r>
          </w:p>
          <w:p w14:paraId="300AEED4" w14:textId="68EDC91B"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For så vidt angår tekniske installationer kan bygningsejer som alternativ til opgørelse af anvendte mængder vælge at opgøre klimapåvirkningen for bygningen på basis af de standardværdier, som fremgår </w:t>
            </w:r>
            <w:del w:id="323" w:author="Frederik Schelle Hornnes" w:date="2024-09-11T12:46:00Z">
              <w:r w:rsidRPr="00C822D6" w:rsidDel="000F65A5">
                <w:rPr>
                  <w:rFonts w:asciiTheme="minorHAnsi" w:eastAsiaTheme="minorHAnsi" w:hAnsiTheme="minorHAnsi" w:cstheme="minorBidi"/>
                  <w:sz w:val="22"/>
                  <w:szCs w:val="22"/>
                  <w:lang w:eastAsia="en-US"/>
                </w:rPr>
                <w:delText xml:space="preserve">under </w:delText>
              </w:r>
            </w:del>
            <w:ins w:id="324" w:author="Frederik Schelle Hornnes" w:date="2024-09-11T12:46:00Z">
              <w:r w:rsidR="000F65A5">
                <w:rPr>
                  <w:rFonts w:asciiTheme="minorHAnsi" w:eastAsiaTheme="minorHAnsi" w:hAnsiTheme="minorHAnsi" w:cstheme="minorBidi"/>
                  <w:sz w:val="22"/>
                  <w:szCs w:val="22"/>
                  <w:lang w:eastAsia="en-US"/>
                </w:rPr>
                <w:t xml:space="preserve">nederst i </w:t>
              </w:r>
            </w:ins>
            <w:r w:rsidRPr="00C822D6">
              <w:rPr>
                <w:rFonts w:asciiTheme="minorHAnsi" w:eastAsiaTheme="minorHAnsi" w:hAnsiTheme="minorHAnsi" w:cstheme="minorBidi"/>
                <w:sz w:val="22"/>
                <w:szCs w:val="22"/>
                <w:lang w:eastAsia="en-US"/>
              </w:rPr>
              <w:t>datasættet</w:t>
            </w:r>
            <w:ins w:id="325" w:author="Frederik Schelle Hornnes" w:date="2024-09-11T12:46:00Z">
              <w:r w:rsidR="000F65A5">
                <w:rPr>
                  <w:rFonts w:asciiTheme="minorHAnsi" w:eastAsiaTheme="minorHAnsi" w:hAnsiTheme="minorHAnsi" w:cstheme="minorBidi"/>
                  <w:sz w:val="22"/>
                  <w:szCs w:val="22"/>
                  <w:lang w:eastAsia="en-US"/>
                </w:rPr>
                <w:t>, markeret med S før talværdien</w:t>
              </w:r>
              <w:r w:rsidR="000F65A5" w:rsidRPr="00C822D6">
                <w:rPr>
                  <w:rFonts w:asciiTheme="minorHAnsi" w:eastAsiaTheme="minorHAnsi" w:hAnsiTheme="minorHAnsi" w:cstheme="minorBidi"/>
                  <w:sz w:val="22"/>
                  <w:szCs w:val="22"/>
                  <w:lang w:eastAsia="en-US"/>
                </w:rPr>
                <w:t>.</w:t>
              </w:r>
            </w:ins>
          </w:p>
          <w:p w14:paraId="2E79123C"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For genbrug anvendes de undtagelser, som fremgår nederst.</w:t>
            </w:r>
          </w:p>
          <w:p w14:paraId="75BD4BC1" w14:textId="77777777" w:rsidR="008022CE" w:rsidRPr="00C822D6" w:rsidRDefault="008022CE" w:rsidP="006E5CAD">
            <w:pPr>
              <w:rPr>
                <w:i/>
                <w:iCs/>
              </w:rPr>
            </w:pPr>
          </w:p>
        </w:tc>
        <w:tc>
          <w:tcPr>
            <w:tcW w:w="4819" w:type="dxa"/>
          </w:tcPr>
          <w:p w14:paraId="7A1021A6" w14:textId="7ABBFE10" w:rsidR="008022CE" w:rsidRDefault="008022CE" w:rsidP="006E5CAD">
            <w:r>
              <w:t>Konsekvensrettelser og sproglig justering</w:t>
            </w:r>
          </w:p>
        </w:tc>
        <w:tc>
          <w:tcPr>
            <w:tcW w:w="4915" w:type="dxa"/>
          </w:tcPr>
          <w:p w14:paraId="57E7C4EE" w14:textId="77777777" w:rsidR="008022CE" w:rsidRDefault="008022CE" w:rsidP="006E5CAD"/>
        </w:tc>
      </w:tr>
      <w:tr w:rsidR="008022CE" w14:paraId="3ECA884E" w14:textId="77777777" w:rsidTr="006E5CAD">
        <w:tc>
          <w:tcPr>
            <w:tcW w:w="6091" w:type="dxa"/>
            <w:gridSpan w:val="3"/>
          </w:tcPr>
          <w:p w14:paraId="0D33A5AE"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i/>
                <w:iCs/>
                <w:sz w:val="22"/>
                <w:szCs w:val="22"/>
                <w:lang w:eastAsia="en-US"/>
              </w:rPr>
              <w:t>Standardværdier for installationer</w:t>
            </w:r>
          </w:p>
          <w:p w14:paraId="1167C6AD"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Standardværdierne herunder kan anvendes af bygningsejer som alternativ til faktiske mængder ved at opgøre installationernes klimapåvirkning alene på baggrund af areal. Det anvendte areal i m</w:t>
            </w:r>
            <w:r w:rsidRPr="00D231B4">
              <w:rPr>
                <w:rFonts w:asciiTheme="minorHAnsi" w:eastAsiaTheme="minorHAnsi" w:hAnsiTheme="minorHAnsi" w:cstheme="minorBidi"/>
                <w:sz w:val="22"/>
                <w:szCs w:val="22"/>
                <w:vertAlign w:val="superscript"/>
                <w:lang w:eastAsia="en-US"/>
              </w:rPr>
              <w:t>2</w:t>
            </w:r>
            <w:r w:rsidRPr="00C822D6">
              <w:rPr>
                <w:rFonts w:asciiTheme="minorHAnsi" w:eastAsiaTheme="minorHAnsi" w:hAnsiTheme="minorHAnsi" w:cstheme="minorBidi"/>
                <w:sz w:val="22"/>
                <w:szCs w:val="22"/>
                <w:lang w:eastAsia="en-US"/>
              </w:rPr>
              <w:t> er det samlede opvarmede etageareal (jf. § 256, stk. 3) plus det opvarmede kælderareal. Det således fremkomne areal ganges med standardværdien. Den således fremkomne værdi benyttes i stedet for en opgørelse af installationernes faktiske klimapåvirkning.</w:t>
            </w:r>
          </w:p>
          <w:p w14:paraId="36337032" w14:textId="77777777" w:rsidR="008022CE" w:rsidRPr="00C822D6" w:rsidRDefault="008022CE" w:rsidP="006E5CAD">
            <w:pPr>
              <w:pStyle w:val="NormalWeb"/>
              <w:rPr>
                <w:i/>
                <w:iCs/>
              </w:rPr>
            </w:pPr>
          </w:p>
        </w:tc>
        <w:tc>
          <w:tcPr>
            <w:tcW w:w="4819" w:type="dxa"/>
          </w:tcPr>
          <w:p w14:paraId="6E63FA97" w14:textId="77777777" w:rsidR="008022CE" w:rsidRDefault="008022CE" w:rsidP="006E5CAD"/>
        </w:tc>
        <w:tc>
          <w:tcPr>
            <w:tcW w:w="4915" w:type="dxa"/>
          </w:tcPr>
          <w:p w14:paraId="0C915730" w14:textId="77777777" w:rsidR="008022CE" w:rsidRDefault="008022CE" w:rsidP="006E5CAD"/>
        </w:tc>
      </w:tr>
      <w:tr w:rsidR="008022CE" w14:paraId="06B772DB" w14:textId="77777777" w:rsidTr="006E5CAD">
        <w:tc>
          <w:tcPr>
            <w:tcW w:w="6091" w:type="dxa"/>
            <w:gridSpan w:val="3"/>
          </w:tcPr>
          <w:p w14:paraId="7ADBF731"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i/>
                <w:iCs/>
                <w:sz w:val="22"/>
                <w:szCs w:val="22"/>
                <w:lang w:eastAsia="en-US"/>
              </w:rPr>
              <w:t>Genbrug</w:t>
            </w:r>
          </w:p>
          <w:p w14:paraId="63A7115A" w14:textId="6514A20B"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For genbrugte materialer sættes klimapåvirkningen til 0 kg CO</w:t>
            </w:r>
            <w:r w:rsidRPr="00D231B4">
              <w:rPr>
                <w:rFonts w:asciiTheme="minorHAnsi" w:eastAsiaTheme="minorHAnsi" w:hAnsiTheme="minorHAnsi" w:cstheme="minorBidi"/>
                <w:sz w:val="22"/>
                <w:szCs w:val="22"/>
                <w:vertAlign w:val="subscript"/>
                <w:lang w:eastAsia="en-US"/>
              </w:rPr>
              <w:t>2</w:t>
            </w:r>
            <w:r w:rsidRPr="00C822D6">
              <w:rPr>
                <w:rFonts w:asciiTheme="minorHAnsi" w:eastAsiaTheme="minorHAnsi" w:hAnsiTheme="minorHAnsi" w:cstheme="minorBidi"/>
                <w:sz w:val="22"/>
                <w:szCs w:val="22"/>
                <w:lang w:eastAsia="en-US"/>
              </w:rPr>
              <w:t>-ækvivalenter for</w:t>
            </w:r>
            <w:ins w:id="326" w:author="Frederik Schelle Hornnes" w:date="2024-06-13T15:09:00Z">
              <w:r>
                <w:rPr>
                  <w:rFonts w:asciiTheme="minorHAnsi" w:eastAsiaTheme="minorHAnsi" w:hAnsiTheme="minorHAnsi" w:cstheme="minorBidi"/>
                  <w:sz w:val="22"/>
                  <w:szCs w:val="22"/>
                  <w:lang w:eastAsia="en-US"/>
                </w:rPr>
                <w:t xml:space="preserve"> A1-A3, B4 og C3-C4</w:t>
              </w:r>
            </w:ins>
            <w:del w:id="327" w:author="Frederik Schelle Hornnes" w:date="2024-06-13T15:09:00Z">
              <w:r w:rsidRPr="00C822D6" w:rsidDel="004E4784">
                <w:rPr>
                  <w:rFonts w:asciiTheme="minorHAnsi" w:eastAsiaTheme="minorHAnsi" w:hAnsiTheme="minorHAnsi" w:cstheme="minorBidi"/>
                  <w:sz w:val="22"/>
                  <w:szCs w:val="22"/>
                  <w:lang w:eastAsia="en-US"/>
                </w:rPr>
                <w:delText xml:space="preserve"> alle modulerne som indgår i § 297, stk. 2.</w:delText>
              </w:r>
            </w:del>
            <w:ins w:id="328" w:author="Frederik Schelle Hornnes" w:date="2024-06-13T15:09:00Z">
              <w:r>
                <w:rPr>
                  <w:rFonts w:asciiTheme="minorHAnsi" w:eastAsiaTheme="minorHAnsi" w:hAnsiTheme="minorHAnsi" w:cstheme="minorBidi"/>
                  <w:sz w:val="22"/>
                  <w:szCs w:val="22"/>
                  <w:lang w:eastAsia="en-US"/>
                </w:rPr>
                <w:t>.</w:t>
              </w:r>
            </w:ins>
          </w:p>
          <w:p w14:paraId="1B51A1F5"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Genbrug forstås som defineret i affaldsbekendtgørelsen, dog uden hensyntagen til om den tidligere brug af materialet har haft samme formål.</w:t>
            </w:r>
          </w:p>
          <w:p w14:paraId="25BEFBF0" w14:textId="5EEA9BA5"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Såfremt der sammen med genbrugte materiale</w:t>
            </w:r>
            <w:ins w:id="329" w:author="Frederik Schelle Hornnes" w:date="2024-09-11T14:59:00Z">
              <w:r w:rsidR="00A95083">
                <w:rPr>
                  <w:rFonts w:asciiTheme="minorHAnsi" w:eastAsiaTheme="minorHAnsi" w:hAnsiTheme="minorHAnsi" w:cstheme="minorBidi"/>
                  <w:sz w:val="22"/>
                  <w:szCs w:val="22"/>
                  <w:lang w:eastAsia="en-US"/>
                </w:rPr>
                <w:t>r</w:t>
              </w:r>
            </w:ins>
            <w:r w:rsidRPr="00C822D6">
              <w:rPr>
                <w:rFonts w:asciiTheme="minorHAnsi" w:eastAsiaTheme="minorHAnsi" w:hAnsiTheme="minorHAnsi" w:cstheme="minorBidi"/>
                <w:sz w:val="22"/>
                <w:szCs w:val="22"/>
                <w:lang w:eastAsia="en-US"/>
              </w:rPr>
              <w:t xml:space="preserve"> også anvendes supplerende nye materialer, anvendes datasættet som normalt for de nye materialer, i det omfang, de indgår i beregningen jf. tabel 6. Nødvendig overfladebehandling eller lignende af det genbrugte produkt, sammenligneligt med vedligehold eller reparation, indgår ikke.</w:t>
            </w:r>
          </w:p>
          <w:p w14:paraId="2AD3E80D" w14:textId="77777777" w:rsidR="008022CE" w:rsidRPr="00C822D6" w:rsidRDefault="008022CE" w:rsidP="006E5CAD">
            <w:pPr>
              <w:rPr>
                <w:i/>
                <w:iCs/>
              </w:rPr>
            </w:pPr>
          </w:p>
        </w:tc>
        <w:tc>
          <w:tcPr>
            <w:tcW w:w="4819" w:type="dxa"/>
          </w:tcPr>
          <w:p w14:paraId="37B906DC" w14:textId="4D6F7C5E" w:rsidR="008022CE" w:rsidRDefault="008022CE" w:rsidP="006E5CAD">
            <w:r>
              <w:t>For så vidt angår genbrugte materialer er klimapåvirkningen fortsat på 0 for de moduler, som hidtil har været med i beregningen.</w:t>
            </w:r>
          </w:p>
          <w:p w14:paraId="5049011C" w14:textId="77777777" w:rsidR="008022CE" w:rsidRDefault="008022CE" w:rsidP="006E5CAD"/>
          <w:p w14:paraId="1E7A079A" w14:textId="01526AD2" w:rsidR="008022CE" w:rsidRDefault="008022CE" w:rsidP="006E5CAD">
            <w:r>
              <w:t>For byggeprocessen (modul A4 og A5) gælder undtagelsen om at sætte værdien til 0 ikke.</w:t>
            </w:r>
            <w:r w:rsidR="007D0EFF">
              <w:t xml:space="preserve"> Disse processer er ikke omfattet af tillægsaftalen for genbrug, og byggepladsprocessen vil medføre en klimapåvirkning uanset om materialerne er genbrugte.</w:t>
            </w:r>
          </w:p>
        </w:tc>
        <w:tc>
          <w:tcPr>
            <w:tcW w:w="4915" w:type="dxa"/>
          </w:tcPr>
          <w:p w14:paraId="4A82605B" w14:textId="77777777" w:rsidR="008022CE" w:rsidRDefault="008022CE" w:rsidP="006E5CAD"/>
        </w:tc>
      </w:tr>
      <w:tr w:rsidR="008022CE" w14:paraId="7F937D6C" w14:textId="77777777" w:rsidTr="006E5CAD">
        <w:tc>
          <w:tcPr>
            <w:tcW w:w="15825" w:type="dxa"/>
            <w:gridSpan w:val="5"/>
          </w:tcPr>
          <w:p w14:paraId="46BDEF55" w14:textId="4E61C9AD" w:rsidR="008022CE" w:rsidRDefault="008022CE" w:rsidP="006E5CAD">
            <w:pPr>
              <w:jc w:val="center"/>
            </w:pPr>
          </w:p>
        </w:tc>
      </w:tr>
      <w:tr w:rsidR="00734EBC" w14:paraId="7D3C657B" w14:textId="77777777" w:rsidTr="006E5CAD">
        <w:tc>
          <w:tcPr>
            <w:tcW w:w="15825" w:type="dxa"/>
            <w:gridSpan w:val="5"/>
          </w:tcPr>
          <w:p w14:paraId="47BEC946" w14:textId="3F947DF4" w:rsidR="00734EBC" w:rsidRDefault="00734EBC" w:rsidP="006E5CAD">
            <w:pPr>
              <w:jc w:val="center"/>
            </w:pPr>
            <w:r w:rsidRPr="00DE7F5F">
              <w:rPr>
                <w:sz w:val="36"/>
              </w:rPr>
              <w:t>Bilag 3</w:t>
            </w:r>
          </w:p>
        </w:tc>
      </w:tr>
      <w:tr w:rsidR="008022CE" w14:paraId="7DB2D739" w14:textId="77777777" w:rsidTr="006E5CAD">
        <w:tc>
          <w:tcPr>
            <w:tcW w:w="6091" w:type="dxa"/>
            <w:gridSpan w:val="3"/>
          </w:tcPr>
          <w:p w14:paraId="1A1F7750" w14:textId="287D6E17" w:rsidR="008022CE" w:rsidRPr="00C822D6" w:rsidRDefault="008022CE" w:rsidP="006E5CAD">
            <w:pPr>
              <w:pStyle w:val="NormalWeb"/>
              <w:rPr>
                <w:rFonts w:asciiTheme="minorHAnsi" w:eastAsiaTheme="minorHAnsi" w:hAnsiTheme="minorHAnsi" w:cstheme="minorBidi"/>
                <w:sz w:val="22"/>
                <w:szCs w:val="22"/>
                <w:lang w:eastAsia="en-US"/>
              </w:rPr>
            </w:pPr>
            <w:r w:rsidRPr="00D13278">
              <w:rPr>
                <w:rFonts w:asciiTheme="minorHAnsi" w:eastAsiaTheme="minorHAnsi" w:hAnsiTheme="minorHAnsi" w:cstheme="minorBidi"/>
                <w:sz w:val="22"/>
                <w:szCs w:val="22"/>
                <w:lang w:eastAsia="en-US"/>
              </w:rPr>
              <w:t xml:space="preserve">Tabel 8 – Emissionsfaktorer </w:t>
            </w:r>
            <w:del w:id="330" w:author="Frederik Schelle Hornnes" w:date="2024-09-11T12:47:00Z">
              <w:r w:rsidRPr="00D13278" w:rsidDel="00864473">
                <w:rPr>
                  <w:rFonts w:asciiTheme="minorHAnsi" w:eastAsiaTheme="minorHAnsi" w:hAnsiTheme="minorHAnsi" w:cstheme="minorBidi"/>
                  <w:sz w:val="22"/>
                  <w:szCs w:val="22"/>
                  <w:lang w:eastAsia="en-US"/>
                </w:rPr>
                <w:delText>for el, fjernvarme og ledningsgas</w:delText>
              </w:r>
            </w:del>
          </w:p>
        </w:tc>
        <w:tc>
          <w:tcPr>
            <w:tcW w:w="4819" w:type="dxa"/>
          </w:tcPr>
          <w:p w14:paraId="4430F055" w14:textId="77777777" w:rsidR="008022CE" w:rsidRDefault="008022CE" w:rsidP="006E5CAD"/>
        </w:tc>
        <w:tc>
          <w:tcPr>
            <w:tcW w:w="4915" w:type="dxa"/>
          </w:tcPr>
          <w:p w14:paraId="2480D688" w14:textId="77777777" w:rsidR="008022CE" w:rsidRDefault="008022CE" w:rsidP="006E5CAD"/>
        </w:tc>
      </w:tr>
      <w:tr w:rsidR="008022CE" w14:paraId="27BA51DB" w14:textId="77777777" w:rsidTr="006E5CAD">
        <w:tc>
          <w:tcPr>
            <w:tcW w:w="6091" w:type="dxa"/>
            <w:gridSpan w:val="3"/>
          </w:tcPr>
          <w:p w14:paraId="06E9E7BD" w14:textId="67EBCD06" w:rsidR="008022CE" w:rsidRDefault="00980DF2" w:rsidP="006E5CAD">
            <w:pPr>
              <w:pStyle w:val="NormalWeb"/>
              <w:rPr>
                <w:ins w:id="331" w:author="Johan Vestergaard Paulsen" w:date="2024-07-18T15:09:00Z"/>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r>
            <w:r>
              <w:rPr>
                <w:rFonts w:asciiTheme="minorHAnsi" w:eastAsiaTheme="minorHAnsi" w:hAnsiTheme="minorHAnsi" w:cstheme="minorBidi"/>
                <w:sz w:val="22"/>
                <w:szCs w:val="22"/>
                <w:lang w:eastAsia="en-US"/>
              </w:rPr>
              <w:br/>
            </w:r>
            <w:ins w:id="332" w:author="Frederik Schelle Hornnes" w:date="2024-09-11T12:47:00Z">
              <w:r w:rsidR="00864473" w:rsidRPr="00D13278">
                <w:rPr>
                  <w:rFonts w:asciiTheme="minorHAnsi" w:eastAsiaTheme="minorHAnsi" w:hAnsiTheme="minorHAnsi" w:cstheme="minorBidi"/>
                  <w:sz w:val="22"/>
                  <w:szCs w:val="22"/>
                  <w:lang w:eastAsia="en-US"/>
                </w:rPr>
                <w:t xml:space="preserve"> Tabel 8</w:t>
              </w:r>
              <w:r w:rsidR="00864473">
                <w:rPr>
                  <w:rFonts w:asciiTheme="minorHAnsi" w:eastAsiaTheme="minorHAnsi" w:hAnsiTheme="minorHAnsi" w:cstheme="minorBidi"/>
                  <w:sz w:val="22"/>
                  <w:szCs w:val="22"/>
                  <w:lang w:eastAsia="en-US"/>
                </w:rPr>
                <w:t xml:space="preserve">.1 </w:t>
              </w:r>
              <w:r w:rsidR="00864473" w:rsidRPr="00D13278">
                <w:rPr>
                  <w:rFonts w:asciiTheme="minorHAnsi" w:eastAsiaTheme="minorHAnsi" w:hAnsiTheme="minorHAnsi" w:cstheme="minorBidi"/>
                  <w:sz w:val="22"/>
                  <w:szCs w:val="22"/>
                  <w:lang w:eastAsia="en-US"/>
                </w:rPr>
                <w:t>– Emissionsfaktorer for el, fjernvarme og ledningsgas</w:t>
              </w:r>
            </w:ins>
          </w:p>
          <w:p w14:paraId="4203F0BC" w14:textId="5C255916" w:rsidR="006C7E5A" w:rsidDel="00F252DE" w:rsidRDefault="008022CE" w:rsidP="006E5CAD">
            <w:pPr>
              <w:pStyle w:val="NormalWeb"/>
              <w:rPr>
                <w:del w:id="333" w:author="Frederik Schelle Hornnes" w:date="2024-09-04T14:22:00Z"/>
                <w:rFonts w:asciiTheme="minorHAnsi" w:eastAsiaTheme="minorHAnsi" w:hAnsiTheme="minorHAnsi" w:cstheme="minorBidi"/>
                <w:sz w:val="22"/>
                <w:szCs w:val="22"/>
                <w:lang w:eastAsia="en-US"/>
              </w:rPr>
            </w:pPr>
            <w:del w:id="334" w:author="Frederik Schelle Hornnes" w:date="2024-09-04T14:22:00Z">
              <w:r w:rsidRPr="00C822D6" w:rsidDel="009C49C3">
                <w:rPr>
                  <w:rFonts w:asciiTheme="minorHAnsi" w:eastAsiaTheme="minorHAnsi" w:hAnsiTheme="minorHAnsi" w:cstheme="minorBidi"/>
                  <w:sz w:val="22"/>
                  <w:szCs w:val="22"/>
                  <w:lang w:eastAsia="en-US"/>
                </w:rPr>
                <w:delText>Datapunkterne mellem de angivne værdier beregnes med lineær interpolation.</w:delText>
              </w:r>
            </w:del>
          </w:p>
          <w:p w14:paraId="32C2DF56" w14:textId="3BEF5203" w:rsidR="00F252DE" w:rsidRDefault="00F252DE" w:rsidP="006E5CAD">
            <w:pPr>
              <w:pStyle w:val="NormalWeb"/>
              <w:rPr>
                <w:ins w:id="335" w:author="Frederik Schelle Hornnes" w:date="2024-09-04T14:24:00Z"/>
                <w:rFonts w:asciiTheme="minorHAnsi" w:eastAsiaTheme="minorHAnsi" w:hAnsiTheme="minorHAnsi" w:cstheme="minorBidi"/>
                <w:sz w:val="22"/>
                <w:szCs w:val="22"/>
                <w:lang w:eastAsia="en-US"/>
              </w:rPr>
            </w:pPr>
            <w:ins w:id="336" w:author="Frederik Schelle Hornnes" w:date="2024-09-04T14:24:00Z">
              <w:r>
                <w:rPr>
                  <w:rFonts w:asciiTheme="minorHAnsi" w:eastAsiaTheme="minorHAnsi" w:hAnsiTheme="minorHAnsi" w:cstheme="minorBidi"/>
                  <w:sz w:val="22"/>
                  <w:szCs w:val="22"/>
                  <w:lang w:eastAsia="en-US"/>
                </w:rPr>
                <w:t xml:space="preserve">Datasættet kan benyttes som emissionsfaktorer for energiforbrug. </w:t>
              </w:r>
            </w:ins>
          </w:p>
          <w:p w14:paraId="3C20535B" w14:textId="0A7F4786" w:rsidR="008022CE" w:rsidRDefault="008022CE" w:rsidP="006E5CAD">
            <w:pPr>
              <w:pStyle w:val="NormalWeb"/>
              <w:rPr>
                <w:rFonts w:asciiTheme="minorHAnsi" w:eastAsiaTheme="minorHAnsi" w:hAnsiTheme="minorHAnsi" w:cstheme="minorBidi"/>
                <w:sz w:val="22"/>
                <w:szCs w:val="22"/>
                <w:lang w:eastAsia="en-US"/>
              </w:rPr>
            </w:pPr>
            <w:r w:rsidRPr="00D95244">
              <w:rPr>
                <w:rFonts w:asciiTheme="minorHAnsi" w:eastAsiaTheme="minorHAnsi" w:hAnsiTheme="minorHAnsi" w:cstheme="minorBidi"/>
                <w:sz w:val="22"/>
                <w:szCs w:val="22"/>
                <w:highlight w:val="cyan"/>
                <w:lang w:eastAsia="en-US"/>
              </w:rPr>
              <w:t>[</w:t>
            </w:r>
            <w:r w:rsidR="006F0913">
              <w:rPr>
                <w:rFonts w:asciiTheme="minorHAnsi" w:eastAsiaTheme="minorHAnsi" w:hAnsiTheme="minorHAnsi" w:cstheme="minorBidi"/>
                <w:sz w:val="22"/>
                <w:szCs w:val="22"/>
                <w:highlight w:val="cyan"/>
                <w:lang w:eastAsia="en-US"/>
              </w:rPr>
              <w:t xml:space="preserve">HER INDSÆTTES </w:t>
            </w:r>
            <w:r w:rsidRPr="00D95244">
              <w:rPr>
                <w:rFonts w:asciiTheme="minorHAnsi" w:eastAsiaTheme="minorHAnsi" w:hAnsiTheme="minorHAnsi" w:cstheme="minorBidi"/>
                <w:sz w:val="22"/>
                <w:szCs w:val="22"/>
                <w:highlight w:val="cyan"/>
                <w:lang w:eastAsia="en-US"/>
              </w:rPr>
              <w:t>TABELSKEMA]</w:t>
            </w:r>
          </w:p>
          <w:p w14:paraId="583F8780" w14:textId="5176529D" w:rsidR="008022CE" w:rsidRPr="00C822D6" w:rsidRDefault="008022CE" w:rsidP="006E5CAD">
            <w:pPr>
              <w:pStyle w:val="NormalWeb"/>
              <w:rPr>
                <w:rFonts w:asciiTheme="minorHAnsi" w:eastAsiaTheme="minorHAnsi" w:hAnsiTheme="minorHAnsi" w:cstheme="minorBidi"/>
                <w:i/>
                <w:iCs/>
                <w:sz w:val="22"/>
                <w:szCs w:val="22"/>
                <w:lang w:eastAsia="en-US"/>
              </w:rPr>
            </w:pPr>
          </w:p>
        </w:tc>
        <w:tc>
          <w:tcPr>
            <w:tcW w:w="4819" w:type="dxa"/>
          </w:tcPr>
          <w:p w14:paraId="4B58CEAE" w14:textId="77777777" w:rsidR="00980DF2" w:rsidRDefault="00980DF2" w:rsidP="006E5CAD"/>
          <w:p w14:paraId="290B6896" w14:textId="77777777" w:rsidR="00980DF2" w:rsidRDefault="00980DF2" w:rsidP="006E5CAD"/>
          <w:p w14:paraId="441BE303" w14:textId="531C4209" w:rsidR="008022CE" w:rsidRDefault="002538C0" w:rsidP="006E5CAD">
            <w:r>
              <w:t>Emissionsfaktorerne er opdaterede og udbygget</w:t>
            </w:r>
            <w:ins w:id="337" w:author="Berit Ipsen Hansen" w:date="2024-09-17T16:04:00Z">
              <w:r w:rsidR="00676030">
                <w:t>,</w:t>
              </w:r>
            </w:ins>
            <w:r>
              <w:t xml:space="preserve"> sådan at det ikke længere er nødvendigt at benytte interpolation. Derfor er teksten slettet.</w:t>
            </w:r>
          </w:p>
          <w:p w14:paraId="2E01EA0C" w14:textId="77777777" w:rsidR="002538C0" w:rsidRDefault="002538C0" w:rsidP="006E5CAD">
            <w:r>
              <w:t>Samtidig er tilføjet en kort forklarende tekst.</w:t>
            </w:r>
          </w:p>
          <w:p w14:paraId="38A15CFB" w14:textId="77777777" w:rsidR="006E682E" w:rsidRDefault="006E682E" w:rsidP="006E5CAD"/>
          <w:p w14:paraId="183E2FAA" w14:textId="735BA302" w:rsidR="006E682E" w:rsidRDefault="006E682E" w:rsidP="006E5CAD">
            <w:r>
              <w:t>Emisisonsfaktorerne for el kan nu også benyttes for elbaseret transport til og fra byggepladsen.</w:t>
            </w:r>
          </w:p>
        </w:tc>
        <w:tc>
          <w:tcPr>
            <w:tcW w:w="4915" w:type="dxa"/>
          </w:tcPr>
          <w:p w14:paraId="24B75165" w14:textId="77777777" w:rsidR="008022CE" w:rsidRDefault="008022CE" w:rsidP="006E5CAD"/>
        </w:tc>
      </w:tr>
      <w:tr w:rsidR="008022CE" w14:paraId="0B11B334" w14:textId="77777777" w:rsidTr="006E5CAD">
        <w:tc>
          <w:tcPr>
            <w:tcW w:w="6091" w:type="dxa"/>
            <w:gridSpan w:val="3"/>
          </w:tcPr>
          <w:p w14:paraId="3821B567" w14:textId="77777777" w:rsidR="00980DF2" w:rsidRDefault="00980DF2" w:rsidP="006E5CAD">
            <w:pPr>
              <w:pStyle w:val="NormalWeb"/>
              <w:rPr>
                <w:rFonts w:asciiTheme="minorHAnsi" w:eastAsiaTheme="minorHAnsi" w:hAnsiTheme="minorHAnsi" w:cstheme="minorBidi"/>
                <w:sz w:val="22"/>
                <w:szCs w:val="22"/>
                <w:lang w:eastAsia="en-US"/>
              </w:rPr>
            </w:pPr>
          </w:p>
          <w:p w14:paraId="1D50DB5F" w14:textId="22440422" w:rsidR="008022CE" w:rsidRDefault="00864473" w:rsidP="006E5CAD">
            <w:pPr>
              <w:pStyle w:val="NormalWeb"/>
              <w:rPr>
                <w:rFonts w:asciiTheme="minorHAnsi" w:eastAsiaTheme="minorHAnsi" w:hAnsiTheme="minorHAnsi" w:cstheme="minorBidi"/>
                <w:sz w:val="22"/>
                <w:szCs w:val="22"/>
                <w:lang w:eastAsia="en-US"/>
              </w:rPr>
            </w:pPr>
            <w:ins w:id="338" w:author="Frederik Schelle Hornnes" w:date="2024-09-11T12:48:00Z">
              <w:r>
                <w:rPr>
                  <w:rFonts w:asciiTheme="minorHAnsi" w:eastAsiaTheme="minorHAnsi" w:hAnsiTheme="minorHAnsi" w:cstheme="minorBidi"/>
                  <w:sz w:val="22"/>
                  <w:szCs w:val="22"/>
                  <w:lang w:eastAsia="en-US"/>
                </w:rPr>
                <w:t xml:space="preserve"> Tabel 8.2 </w:t>
              </w:r>
              <w:r w:rsidRPr="00D13278">
                <w:rPr>
                  <w:rFonts w:asciiTheme="minorHAnsi" w:eastAsiaTheme="minorHAnsi" w:hAnsiTheme="minorHAnsi" w:cstheme="minorBidi"/>
                  <w:sz w:val="22"/>
                  <w:szCs w:val="22"/>
                  <w:lang w:eastAsia="en-US"/>
                </w:rPr>
                <w:t>– Emissionsfaktorer</w:t>
              </w:r>
              <w:r>
                <w:rPr>
                  <w:rFonts w:asciiTheme="minorHAnsi" w:eastAsiaTheme="minorHAnsi" w:hAnsiTheme="minorHAnsi" w:cstheme="minorBidi"/>
                  <w:sz w:val="22"/>
                  <w:szCs w:val="22"/>
                  <w:lang w:eastAsia="en-US"/>
                </w:rPr>
                <w:t xml:space="preserve"> for brændstof</w:t>
              </w:r>
            </w:ins>
          </w:p>
          <w:p w14:paraId="4361BA76" w14:textId="0A5BE38A" w:rsidR="008022CE" w:rsidRPr="00CB7B57" w:rsidDel="00864473" w:rsidRDefault="00864473" w:rsidP="006E5CAD">
            <w:pPr>
              <w:rPr>
                <w:del w:id="339" w:author="Frederik Schelle Hornnes" w:date="2024-09-11T12:49:00Z"/>
              </w:rPr>
            </w:pPr>
            <w:ins w:id="340" w:author="Frederik Schelle Hornnes" w:date="2024-09-11T12:49:00Z">
              <w:r>
                <w:t>Datasættet kan benyttes som emissionsfaktorer for brændstof til transport til, fra og på byggepladsen samt til forbrug fra maskiner.</w:t>
              </w:r>
            </w:ins>
          </w:p>
          <w:p w14:paraId="70BF3463" w14:textId="4EACE492" w:rsidR="008022CE" w:rsidRDefault="008022CE" w:rsidP="006E5CAD">
            <w:pPr>
              <w:pStyle w:val="NormalWeb"/>
              <w:rPr>
                <w:rFonts w:asciiTheme="minorHAnsi" w:eastAsiaTheme="minorHAnsi" w:hAnsiTheme="minorHAnsi" w:cstheme="minorBidi"/>
                <w:sz w:val="22"/>
                <w:szCs w:val="22"/>
                <w:lang w:eastAsia="en-US"/>
              </w:rPr>
            </w:pPr>
            <w:r w:rsidRPr="00D95244">
              <w:rPr>
                <w:rFonts w:asciiTheme="minorHAnsi" w:eastAsiaTheme="minorHAnsi" w:hAnsiTheme="minorHAnsi" w:cstheme="minorBidi"/>
                <w:sz w:val="22"/>
                <w:szCs w:val="22"/>
                <w:highlight w:val="cyan"/>
                <w:lang w:eastAsia="en-US"/>
              </w:rPr>
              <w:t>[</w:t>
            </w:r>
            <w:r w:rsidR="006F0913">
              <w:rPr>
                <w:rFonts w:asciiTheme="minorHAnsi" w:eastAsiaTheme="minorHAnsi" w:hAnsiTheme="minorHAnsi" w:cstheme="minorBidi"/>
                <w:sz w:val="22"/>
                <w:szCs w:val="22"/>
                <w:highlight w:val="cyan"/>
                <w:lang w:eastAsia="en-US"/>
              </w:rPr>
              <w:t xml:space="preserve">HER INDSÆTTES </w:t>
            </w:r>
            <w:r w:rsidRPr="00D95244">
              <w:rPr>
                <w:rFonts w:asciiTheme="minorHAnsi" w:eastAsiaTheme="minorHAnsi" w:hAnsiTheme="minorHAnsi" w:cstheme="minorBidi"/>
                <w:sz w:val="22"/>
                <w:szCs w:val="22"/>
                <w:highlight w:val="cyan"/>
                <w:lang w:eastAsia="en-US"/>
              </w:rPr>
              <w:t>TABELSKEMA]</w:t>
            </w:r>
          </w:p>
          <w:p w14:paraId="08492E93" w14:textId="45231FBC" w:rsidR="008022CE" w:rsidRPr="00C822D6" w:rsidRDefault="008022CE" w:rsidP="006E5CAD">
            <w:pPr>
              <w:pStyle w:val="NormalWeb"/>
              <w:rPr>
                <w:rFonts w:asciiTheme="minorHAnsi" w:eastAsiaTheme="minorHAnsi" w:hAnsiTheme="minorHAnsi" w:cstheme="minorBidi"/>
                <w:sz w:val="22"/>
                <w:szCs w:val="22"/>
                <w:lang w:eastAsia="en-US"/>
              </w:rPr>
            </w:pPr>
          </w:p>
        </w:tc>
        <w:tc>
          <w:tcPr>
            <w:tcW w:w="4819" w:type="dxa"/>
          </w:tcPr>
          <w:p w14:paraId="1A6DB8EA" w14:textId="6EBCC7DE" w:rsidR="002538C0" w:rsidRDefault="002538C0" w:rsidP="006E5CAD">
            <w:r>
              <w:t>Som konsekvens af byggeprocessen er tilføjet flere data til tabel 8 (som nu opdeles i 8.1 og 8.2).</w:t>
            </w:r>
          </w:p>
          <w:p w14:paraId="1AA35D53" w14:textId="77777777" w:rsidR="002538C0" w:rsidRDefault="002538C0" w:rsidP="006E5CAD"/>
          <w:p w14:paraId="7A8C839B" w14:textId="7E5B9656" w:rsidR="008022CE" w:rsidRDefault="002538C0" w:rsidP="006E5CAD">
            <w:r>
              <w:t xml:space="preserve"> </w:t>
            </w:r>
          </w:p>
        </w:tc>
        <w:tc>
          <w:tcPr>
            <w:tcW w:w="4915" w:type="dxa"/>
          </w:tcPr>
          <w:p w14:paraId="7BA1D913" w14:textId="77777777" w:rsidR="008022CE" w:rsidRDefault="008022CE" w:rsidP="006E5CAD"/>
        </w:tc>
      </w:tr>
      <w:tr w:rsidR="008022CE" w14:paraId="6CA81B34" w14:textId="77777777" w:rsidTr="006E5CAD">
        <w:tc>
          <w:tcPr>
            <w:tcW w:w="15825" w:type="dxa"/>
            <w:gridSpan w:val="5"/>
          </w:tcPr>
          <w:p w14:paraId="31E300F2" w14:textId="2A69083E" w:rsidR="008022CE" w:rsidRDefault="008022CE" w:rsidP="006E5CAD">
            <w:pPr>
              <w:jc w:val="center"/>
            </w:pPr>
          </w:p>
        </w:tc>
      </w:tr>
      <w:tr w:rsidR="00734EBC" w14:paraId="3705B6B8" w14:textId="77777777" w:rsidTr="006E5CAD">
        <w:tc>
          <w:tcPr>
            <w:tcW w:w="15825" w:type="dxa"/>
            <w:gridSpan w:val="5"/>
          </w:tcPr>
          <w:p w14:paraId="0AA35522" w14:textId="2AD6F2C9" w:rsidR="00734EBC" w:rsidRDefault="00734EBC" w:rsidP="006E5CAD">
            <w:pPr>
              <w:jc w:val="center"/>
            </w:pPr>
            <w:r w:rsidRPr="00DE7F5F">
              <w:rPr>
                <w:sz w:val="36"/>
              </w:rPr>
              <w:t xml:space="preserve">Bilag </w:t>
            </w:r>
            <w:r>
              <w:rPr>
                <w:sz w:val="36"/>
              </w:rPr>
              <w:t>4</w:t>
            </w:r>
          </w:p>
        </w:tc>
      </w:tr>
      <w:tr w:rsidR="008022CE" w14:paraId="48CB6284" w14:textId="77777777" w:rsidTr="006E5CAD">
        <w:tc>
          <w:tcPr>
            <w:tcW w:w="6091" w:type="dxa"/>
            <w:gridSpan w:val="3"/>
          </w:tcPr>
          <w:p w14:paraId="68694A4E" w14:textId="7200F894" w:rsidR="008022CE" w:rsidRPr="00C822D6" w:rsidRDefault="008022CE" w:rsidP="006E5CAD">
            <w:pPr>
              <w:pStyle w:val="NormalWeb"/>
              <w:spacing w:before="0" w:beforeAutospacing="0"/>
              <w:rPr>
                <w:rFonts w:asciiTheme="minorHAnsi" w:eastAsiaTheme="minorHAnsi" w:hAnsiTheme="minorHAnsi" w:cstheme="minorBidi"/>
                <w:sz w:val="22"/>
                <w:szCs w:val="22"/>
                <w:lang w:eastAsia="en-US"/>
              </w:rPr>
            </w:pPr>
            <w:r w:rsidRPr="00D13278">
              <w:rPr>
                <w:rFonts w:asciiTheme="minorHAnsi" w:eastAsiaTheme="minorHAnsi" w:hAnsiTheme="minorHAnsi" w:cstheme="minorBidi"/>
                <w:sz w:val="22"/>
                <w:szCs w:val="22"/>
                <w:lang w:eastAsia="en-US"/>
              </w:rPr>
              <w:lastRenderedPageBreak/>
              <w:t>Tabel 9 – Referenceværdier for beregning af klimapåvirkning, som ikke indgår i beregning ifølge § 298, stk. 1</w:t>
            </w:r>
          </w:p>
        </w:tc>
        <w:tc>
          <w:tcPr>
            <w:tcW w:w="4819" w:type="dxa"/>
          </w:tcPr>
          <w:p w14:paraId="3D0D44F2" w14:textId="53D47A7A" w:rsidR="00C57D2F" w:rsidRDefault="00C57D2F" w:rsidP="006E5CAD">
            <w:r>
              <w:t>Referenceværdie</w:t>
            </w:r>
            <w:r w:rsidR="00003DFB">
              <w:t>r</w:t>
            </w:r>
            <w:r>
              <w:t>n</w:t>
            </w:r>
            <w:r w:rsidR="00003DFB">
              <w:t>e</w:t>
            </w:r>
            <w:r>
              <w:t xml:space="preserve"> for særlige forhold er justeret, da nye data viser, at værdien kan sættes mindre konservativt. Under hensyn til, at grænseværdien strammes, er det derfor fundet nødvendigt at justere referenceværdierne også, sådan at referenceværdierne for særlige forhold i større omfang passer til grænseværdierne.</w:t>
            </w:r>
          </w:p>
          <w:p w14:paraId="2A548295" w14:textId="77777777" w:rsidR="008022CE" w:rsidRDefault="008022CE" w:rsidP="006E5CAD"/>
        </w:tc>
        <w:tc>
          <w:tcPr>
            <w:tcW w:w="4915" w:type="dxa"/>
          </w:tcPr>
          <w:p w14:paraId="0722455B" w14:textId="77777777" w:rsidR="008022CE" w:rsidRDefault="008022CE" w:rsidP="006E5CAD"/>
        </w:tc>
      </w:tr>
      <w:tr w:rsidR="008022CE" w14:paraId="1AEF1DE2" w14:textId="77777777" w:rsidTr="006E5CAD">
        <w:tc>
          <w:tcPr>
            <w:tcW w:w="6091" w:type="dxa"/>
            <w:gridSpan w:val="3"/>
          </w:tcPr>
          <w:p w14:paraId="08288B30" w14:textId="3D98C0C0" w:rsidR="008022CE" w:rsidRPr="00C822D6" w:rsidRDefault="008022CE" w:rsidP="006E5CAD">
            <w:pPr>
              <w:pStyle w:val="NormalWeb"/>
              <w:spacing w:before="0" w:before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For at fastlægge størrelsen af den berettigede øgede klimapåvirkning, der som følge af § 298, stk. </w:t>
            </w:r>
            <w:del w:id="341" w:author="Frederik Schelle Hornnes" w:date="2024-09-18T13:19:00Z">
              <w:r w:rsidRPr="00C822D6" w:rsidDel="007E6E99">
                <w:rPr>
                  <w:rFonts w:asciiTheme="minorHAnsi" w:eastAsiaTheme="minorHAnsi" w:hAnsiTheme="minorHAnsi" w:cstheme="minorBidi"/>
                  <w:sz w:val="22"/>
                  <w:szCs w:val="22"/>
                  <w:lang w:eastAsia="en-US"/>
                </w:rPr>
                <w:delText>4</w:delText>
              </w:r>
            </w:del>
            <w:ins w:id="342" w:author="Frederik Schelle Hornnes" w:date="2024-09-18T13:19:00Z">
              <w:r w:rsidR="007E6E99">
                <w:rPr>
                  <w:rFonts w:asciiTheme="minorHAnsi" w:eastAsiaTheme="minorHAnsi" w:hAnsiTheme="minorHAnsi" w:cstheme="minorBidi"/>
                  <w:sz w:val="22"/>
                  <w:szCs w:val="22"/>
                  <w:lang w:eastAsia="en-US"/>
                </w:rPr>
                <w:t>8</w:t>
              </w:r>
            </w:ins>
            <w:r w:rsidRPr="00C822D6">
              <w:rPr>
                <w:rFonts w:asciiTheme="minorHAnsi" w:eastAsiaTheme="minorHAnsi" w:hAnsiTheme="minorHAnsi" w:cstheme="minorBidi"/>
                <w:sz w:val="22"/>
                <w:szCs w:val="22"/>
                <w:lang w:eastAsia="en-US"/>
              </w:rPr>
              <w:t>, ikke skal medregnes, foretages en isoleret beregning af klimapåvirkningen fra den del af bygningen, der er påvirket af det særlige forhold.</w:t>
            </w:r>
          </w:p>
          <w:p w14:paraId="16705621"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Det fastlægges hvad forskellen i klimapåvirkning er mellem den faktiske del af bygningen og en beregnet reference, som udtryk for den forventede klimapåvirkning hvis ikke det særlige forhold havde nødvendiggjort andre valg i byggeriet.</w:t>
            </w:r>
          </w:p>
          <w:p w14:paraId="6EA4F179" w14:textId="3A31595D"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Forskellen imellem den faktiske beregnede klimapåvirkning og referenceværdien medregnes ikke, når man vurderer byggeriet mod grænseværdien i § 298, stk. 1</w:t>
            </w:r>
            <w:ins w:id="343" w:author="Frederik Schelle Hornnes" w:date="2024-09-13T09:46:00Z">
              <w:r w:rsidR="006F0913">
                <w:rPr>
                  <w:rFonts w:asciiTheme="minorHAnsi" w:eastAsiaTheme="minorHAnsi" w:hAnsiTheme="minorHAnsi" w:cstheme="minorBidi"/>
                  <w:sz w:val="22"/>
                  <w:szCs w:val="22"/>
                  <w:lang w:eastAsia="en-US"/>
                </w:rPr>
                <w:t>-</w:t>
              </w:r>
            </w:ins>
            <w:ins w:id="344" w:author="Frederik Schelle Hornnes" w:date="2024-09-18T13:18:00Z">
              <w:r w:rsidR="007E6E99">
                <w:rPr>
                  <w:rFonts w:asciiTheme="minorHAnsi" w:eastAsiaTheme="minorHAnsi" w:hAnsiTheme="minorHAnsi" w:cstheme="minorBidi"/>
                  <w:sz w:val="22"/>
                  <w:szCs w:val="22"/>
                  <w:lang w:eastAsia="en-US"/>
                </w:rPr>
                <w:t>4</w:t>
              </w:r>
            </w:ins>
            <w:r w:rsidRPr="00C822D6">
              <w:rPr>
                <w:rFonts w:asciiTheme="minorHAnsi" w:eastAsiaTheme="minorHAnsi" w:hAnsiTheme="minorHAnsi" w:cstheme="minorBidi"/>
                <w:sz w:val="22"/>
                <w:szCs w:val="22"/>
                <w:lang w:eastAsia="en-US"/>
              </w:rPr>
              <w:t>.</w:t>
            </w:r>
          </w:p>
          <w:p w14:paraId="48D0A5B8"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Der sondres i det følgende mellem konstruktioner, søjler/bjælker, fundamenter, og installationer.</w:t>
            </w:r>
          </w:p>
          <w:p w14:paraId="077259F1" w14:textId="77777777" w:rsidR="008022CE" w:rsidRPr="00C822D6" w:rsidRDefault="008022CE" w:rsidP="006E5CAD">
            <w:pPr>
              <w:pStyle w:val="NormalWeb"/>
              <w:rPr>
                <w:rFonts w:asciiTheme="minorHAnsi" w:eastAsiaTheme="minorHAnsi" w:hAnsiTheme="minorHAnsi" w:cstheme="minorBidi"/>
                <w:i/>
                <w:iCs/>
                <w:sz w:val="22"/>
                <w:szCs w:val="22"/>
                <w:lang w:eastAsia="en-US"/>
              </w:rPr>
            </w:pPr>
          </w:p>
        </w:tc>
        <w:tc>
          <w:tcPr>
            <w:tcW w:w="4819" w:type="dxa"/>
          </w:tcPr>
          <w:p w14:paraId="48F11AB6" w14:textId="3BA01E89" w:rsidR="008022CE" w:rsidRDefault="008022CE" w:rsidP="006E5CAD">
            <w:ins w:id="345" w:author="Malene Skøtt Wincentz Müller" w:date="2024-06-06T08:49:00Z">
              <w:r>
                <w:t xml:space="preserve"> </w:t>
              </w:r>
            </w:ins>
          </w:p>
        </w:tc>
        <w:tc>
          <w:tcPr>
            <w:tcW w:w="4915" w:type="dxa"/>
          </w:tcPr>
          <w:p w14:paraId="649A9FBE" w14:textId="77777777" w:rsidR="008022CE" w:rsidRDefault="008022CE" w:rsidP="006E5CAD"/>
        </w:tc>
      </w:tr>
      <w:tr w:rsidR="008022CE" w14:paraId="786D0B6D" w14:textId="77777777" w:rsidTr="006E5CAD">
        <w:tc>
          <w:tcPr>
            <w:tcW w:w="6091" w:type="dxa"/>
            <w:gridSpan w:val="3"/>
          </w:tcPr>
          <w:p w14:paraId="625A231E"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i/>
                <w:iCs/>
                <w:sz w:val="22"/>
                <w:szCs w:val="22"/>
                <w:lang w:eastAsia="en-US"/>
              </w:rPr>
              <w:t>Konstruktioner</w:t>
            </w:r>
            <w:r w:rsidRPr="00C822D6">
              <w:rPr>
                <w:rFonts w:asciiTheme="minorHAnsi" w:eastAsiaTheme="minorHAnsi" w:hAnsiTheme="minorHAnsi" w:cstheme="minorBidi"/>
                <w:sz w:val="22"/>
                <w:szCs w:val="22"/>
                <w:lang w:eastAsia="en-US"/>
              </w:rPr>
              <w:br/>
              <w:t>For konstruktioner beregnes forskellen vha. referenceværdi jf. tabel 9 og formel 1 herunder</w:t>
            </w:r>
          </w:p>
          <w:p w14:paraId="370222B2" w14:textId="312FCD9C" w:rsidR="008022CE"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Referenceværdier for konstruktioner:</w:t>
            </w:r>
          </w:p>
          <w:p w14:paraId="11EFAD72" w14:textId="01EDB4BD" w:rsidR="006F0913" w:rsidRDefault="006F0913"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Tabel 9: Liste over referenceværdier, som anvendes til at beregne den berettigede øgede klimapåvirkning af konstruktioner ved særlige forhold.</w:t>
            </w:r>
          </w:p>
          <w:p w14:paraId="0B67AAC9" w14:textId="7FC18127" w:rsidR="006F0913" w:rsidRPr="00C822D6" w:rsidRDefault="006F0913" w:rsidP="006E5CAD">
            <w:pPr>
              <w:pStyle w:val="NormalWeb"/>
              <w:rPr>
                <w:rFonts w:asciiTheme="minorHAnsi" w:eastAsiaTheme="minorHAnsi" w:hAnsiTheme="minorHAnsi" w:cstheme="minorBidi"/>
                <w:sz w:val="22"/>
                <w:szCs w:val="22"/>
                <w:lang w:eastAsia="en-US"/>
              </w:rPr>
            </w:pPr>
            <w:r w:rsidRPr="00D95244">
              <w:rPr>
                <w:rFonts w:asciiTheme="minorHAnsi" w:eastAsiaTheme="minorHAnsi" w:hAnsiTheme="minorHAnsi" w:cstheme="minorBidi"/>
                <w:sz w:val="22"/>
                <w:szCs w:val="22"/>
                <w:highlight w:val="cyan"/>
                <w:lang w:eastAsia="en-US"/>
              </w:rPr>
              <w:t>[</w:t>
            </w:r>
            <w:r>
              <w:rPr>
                <w:rFonts w:asciiTheme="minorHAnsi" w:eastAsiaTheme="minorHAnsi" w:hAnsiTheme="minorHAnsi" w:cstheme="minorBidi"/>
                <w:sz w:val="22"/>
                <w:szCs w:val="22"/>
                <w:highlight w:val="cyan"/>
                <w:lang w:eastAsia="en-US"/>
              </w:rPr>
              <w:t xml:space="preserve">HER INDSÆTTES </w:t>
            </w:r>
            <w:r w:rsidRPr="00D95244">
              <w:rPr>
                <w:rFonts w:asciiTheme="minorHAnsi" w:eastAsiaTheme="minorHAnsi" w:hAnsiTheme="minorHAnsi" w:cstheme="minorBidi"/>
                <w:sz w:val="22"/>
                <w:szCs w:val="22"/>
                <w:highlight w:val="cyan"/>
                <w:lang w:eastAsia="en-US"/>
              </w:rPr>
              <w:t>TABELSKEMA]</w:t>
            </w:r>
          </w:p>
          <w:p w14:paraId="67F9D69C" w14:textId="77777777" w:rsidR="008022CE" w:rsidRPr="00C822D6" w:rsidRDefault="008022CE" w:rsidP="006E5CAD">
            <w:pPr>
              <w:pStyle w:val="NormalWeb"/>
              <w:rPr>
                <w:rFonts w:asciiTheme="minorHAnsi" w:eastAsiaTheme="minorHAnsi" w:hAnsiTheme="minorHAnsi" w:cstheme="minorBidi"/>
                <w:i/>
                <w:iCs/>
                <w:sz w:val="22"/>
                <w:szCs w:val="22"/>
                <w:lang w:eastAsia="en-US"/>
              </w:rPr>
            </w:pPr>
          </w:p>
        </w:tc>
        <w:tc>
          <w:tcPr>
            <w:tcW w:w="4819" w:type="dxa"/>
          </w:tcPr>
          <w:p w14:paraId="76AB179A" w14:textId="16FDB3AA" w:rsidR="008022CE" w:rsidRDefault="00003DFB" w:rsidP="006E5CAD">
            <w:r>
              <w:t>De nye referenceværdier for konstruktioner fremgår af tabel 9.</w:t>
            </w:r>
          </w:p>
        </w:tc>
        <w:tc>
          <w:tcPr>
            <w:tcW w:w="4915" w:type="dxa"/>
          </w:tcPr>
          <w:p w14:paraId="1CB57598" w14:textId="77777777" w:rsidR="008022CE" w:rsidRDefault="008022CE" w:rsidP="006E5CAD"/>
        </w:tc>
      </w:tr>
      <w:tr w:rsidR="008022CE" w14:paraId="551F58D3" w14:textId="77777777" w:rsidTr="006E5CAD">
        <w:tc>
          <w:tcPr>
            <w:tcW w:w="6091" w:type="dxa"/>
            <w:gridSpan w:val="3"/>
          </w:tcPr>
          <w:p w14:paraId="0BF69326" w14:textId="77777777" w:rsidR="008022CE" w:rsidRPr="00C822D6" w:rsidRDefault="008022CE" w:rsidP="006E5CAD">
            <w:pPr>
              <w:spacing w:before="100" w:beforeAutospacing="1" w:after="100" w:afterAutospacing="1"/>
            </w:pPr>
            <w:r w:rsidRPr="00C822D6">
              <w:t>Konstruktioner</w:t>
            </w:r>
            <w:r w:rsidRPr="00C822D6">
              <w:br/>
              <w:t>For konstruktioner skal forskellen i klimapåvirkning i forhold til en almindelig referenceværdi beregnes som i formel 1 herunder.</w:t>
            </w:r>
          </w:p>
          <w:p w14:paraId="0D77DD11" w14:textId="32D6B716" w:rsidR="008022CE" w:rsidRDefault="008022CE" w:rsidP="006E5CAD">
            <w:pPr>
              <w:spacing w:before="100" w:beforeAutospacing="1" w:after="100" w:afterAutospacing="1"/>
            </w:pPr>
            <w:r w:rsidRPr="00C822D6">
              <w:t>Formel 1:</w:t>
            </w:r>
          </w:p>
          <w:p w14:paraId="4A689ADC" w14:textId="77777777" w:rsidR="008022CE" w:rsidRPr="00C822D6" w:rsidRDefault="008022CE" w:rsidP="006E5CAD">
            <w:pPr>
              <w:spacing w:before="100" w:beforeAutospacing="1" w:after="100" w:afterAutospacing="1"/>
            </w:pPr>
            <w:r w:rsidRPr="00C822D6">
              <w:rPr>
                <w:noProof/>
                <w:lang w:eastAsia="da-DK"/>
              </w:rPr>
              <w:drawing>
                <wp:inline distT="0" distB="0" distL="0" distR="0" wp14:anchorId="646688D8" wp14:editId="4C9CC579">
                  <wp:extent cx="1938655" cy="797560"/>
                  <wp:effectExtent l="0" t="0" r="4445" b="2540"/>
                  <wp:docPr id="1" name="Billede 1" descr="Forme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el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8655" cy="797560"/>
                          </a:xfrm>
                          <a:prstGeom prst="rect">
                            <a:avLst/>
                          </a:prstGeom>
                          <a:noFill/>
                          <a:ln>
                            <a:noFill/>
                          </a:ln>
                        </pic:spPr>
                      </pic:pic>
                    </a:graphicData>
                  </a:graphic>
                </wp:inline>
              </w:drawing>
            </w:r>
          </w:p>
          <w:p w14:paraId="2A09C0EA" w14:textId="77777777" w:rsidR="008022CE" w:rsidRPr="00C822D6" w:rsidRDefault="008022CE" w:rsidP="006E5CAD">
            <w:pPr>
              <w:spacing w:before="100" w:beforeAutospacing="1" w:after="100" w:afterAutospacing="1"/>
            </w:pPr>
            <w:r w:rsidRPr="00C822D6">
              <w:t>hvor</w:t>
            </w:r>
          </w:p>
          <w:p w14:paraId="533AA66D" w14:textId="174D951E" w:rsidR="008022CE" w:rsidRPr="00C822D6" w:rsidRDefault="008022CE" w:rsidP="006E5CAD">
            <w:pPr>
              <w:spacing w:before="100" w:beforeAutospacing="1" w:after="100" w:afterAutospacing="1"/>
            </w:pPr>
            <w:r w:rsidRPr="00C822D6">
              <w:t>x er klimapåvirkningen fra materialerne i den pågældende bygningskonstruktion (i kg CO</w:t>
            </w:r>
            <w:r w:rsidRPr="00CF6CBB">
              <w:rPr>
                <w:vertAlign w:val="subscript"/>
              </w:rPr>
              <w:t>2</w:t>
            </w:r>
            <w:r w:rsidRPr="00C822D6">
              <w:t>-ækv.) opgjort over den 50-årige betragtningsperiode,</w:t>
            </w:r>
          </w:p>
          <w:p w14:paraId="0C0F8023" w14:textId="77777777" w:rsidR="008022CE" w:rsidRPr="00C822D6" w:rsidRDefault="008022CE" w:rsidP="006E5CAD">
            <w:pPr>
              <w:spacing w:before="100" w:beforeAutospacing="1" w:after="100" w:afterAutospacing="1"/>
            </w:pPr>
            <w:r w:rsidRPr="00C822D6">
              <w:t>r er referenceværdien for den givne konstruktion (i kg CO</w:t>
            </w:r>
            <w:r w:rsidRPr="00CF6CBB">
              <w:rPr>
                <w:vertAlign w:val="subscript"/>
              </w:rPr>
              <w:t>2</w:t>
            </w:r>
            <w:r w:rsidRPr="00C822D6">
              <w:t>-ækv. /m</w:t>
            </w:r>
            <w:r w:rsidRPr="00CF6CBB">
              <w:rPr>
                <w:vertAlign w:val="superscript"/>
              </w:rPr>
              <w:t>2</w:t>
            </w:r>
            <w:r w:rsidRPr="00C822D6">
              <w:t xml:space="preserve"> /år),</w:t>
            </w:r>
          </w:p>
          <w:p w14:paraId="49B37EB4" w14:textId="77777777" w:rsidR="008022CE" w:rsidRPr="00C822D6" w:rsidRDefault="008022CE" w:rsidP="006E5CAD">
            <w:pPr>
              <w:spacing w:before="100" w:beforeAutospacing="1" w:after="100" w:afterAutospacing="1"/>
            </w:pPr>
            <w:r w:rsidRPr="00C822D6">
              <w:t>m er arealet af den konstruktion, som berøres af det særlige forhold (i m</w:t>
            </w:r>
            <w:r w:rsidRPr="00CF6CBB">
              <w:rPr>
                <w:vertAlign w:val="superscript"/>
              </w:rPr>
              <w:t>2</w:t>
            </w:r>
            <w:r w:rsidRPr="00C822D6">
              <w:t>), og</w:t>
            </w:r>
          </w:p>
          <w:p w14:paraId="06109DE1" w14:textId="33DE56CA" w:rsidR="008022CE" w:rsidRPr="00C822D6" w:rsidRDefault="008022CE" w:rsidP="006E5CAD">
            <w:pPr>
              <w:spacing w:before="100" w:beforeAutospacing="1" w:after="100" w:afterAutospacing="1"/>
            </w:pPr>
            <w:r w:rsidRPr="00C822D6">
              <w:t xml:space="preserve">a er arealet som opgjort ifølge § 297, stk. </w:t>
            </w:r>
            <w:del w:id="346" w:author="Frederik Schelle Hornnes" w:date="2024-09-13T10:03:00Z">
              <w:r w:rsidRPr="00C822D6" w:rsidDel="004F2E95">
                <w:delText>3</w:delText>
              </w:r>
            </w:del>
            <w:ins w:id="347" w:author="Frederik Schelle Hornnes" w:date="2024-09-13T10:03:00Z">
              <w:r w:rsidR="004F2E95">
                <w:t>5</w:t>
              </w:r>
            </w:ins>
            <w:r w:rsidRPr="00C822D6">
              <w:t>, (i m</w:t>
            </w:r>
            <w:r w:rsidRPr="00CF6CBB">
              <w:rPr>
                <w:vertAlign w:val="superscript"/>
              </w:rPr>
              <w:t>2</w:t>
            </w:r>
            <w:r w:rsidRPr="00C822D6">
              <w:t>).</w:t>
            </w:r>
          </w:p>
          <w:p w14:paraId="46857616" w14:textId="77777777" w:rsidR="008022CE" w:rsidRPr="00C822D6" w:rsidRDefault="008022CE" w:rsidP="006E5CAD">
            <w:r w:rsidRPr="00C822D6">
              <w:t> </w:t>
            </w:r>
          </w:p>
          <w:p w14:paraId="0910106C" w14:textId="77777777" w:rsidR="008022CE" w:rsidRPr="00C822D6" w:rsidRDefault="008022CE" w:rsidP="006E5CAD">
            <w:pPr>
              <w:pStyle w:val="NormalWeb"/>
              <w:rPr>
                <w:rFonts w:asciiTheme="minorHAnsi" w:eastAsiaTheme="minorHAnsi" w:hAnsiTheme="minorHAnsi" w:cstheme="minorBidi"/>
                <w:i/>
                <w:iCs/>
                <w:sz w:val="22"/>
                <w:szCs w:val="22"/>
                <w:lang w:eastAsia="en-US"/>
              </w:rPr>
            </w:pPr>
          </w:p>
        </w:tc>
        <w:tc>
          <w:tcPr>
            <w:tcW w:w="4819" w:type="dxa"/>
          </w:tcPr>
          <w:p w14:paraId="4852BE53" w14:textId="77777777" w:rsidR="008022CE" w:rsidRDefault="008022CE" w:rsidP="006E5CAD"/>
        </w:tc>
        <w:tc>
          <w:tcPr>
            <w:tcW w:w="4915" w:type="dxa"/>
          </w:tcPr>
          <w:p w14:paraId="295C4DBF" w14:textId="77777777" w:rsidR="008022CE" w:rsidRDefault="008022CE" w:rsidP="006E5CAD"/>
        </w:tc>
      </w:tr>
      <w:tr w:rsidR="008022CE" w14:paraId="3A4C7520" w14:textId="77777777" w:rsidTr="006E5CAD">
        <w:tc>
          <w:tcPr>
            <w:tcW w:w="6091" w:type="dxa"/>
            <w:gridSpan w:val="3"/>
          </w:tcPr>
          <w:p w14:paraId="2E9F7896"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864473">
              <w:rPr>
                <w:rFonts w:asciiTheme="minorHAnsi" w:eastAsiaTheme="minorHAnsi" w:hAnsiTheme="minorHAnsi" w:cstheme="minorBidi"/>
                <w:bCs/>
                <w:i/>
                <w:sz w:val="22"/>
                <w:szCs w:val="22"/>
                <w:lang w:eastAsia="en-US"/>
              </w:rPr>
              <w:t>Søjler/bjælker</w:t>
            </w:r>
            <w:r w:rsidRPr="00C822D6">
              <w:rPr>
                <w:rFonts w:asciiTheme="minorHAnsi" w:eastAsiaTheme="minorHAnsi" w:hAnsiTheme="minorHAnsi" w:cstheme="minorBidi"/>
                <w:sz w:val="22"/>
                <w:szCs w:val="22"/>
                <w:lang w:eastAsia="en-US"/>
              </w:rPr>
              <w:br/>
              <w:t>For søjler og bjælker skal forskellen i klimapåvirkning i forhold til en almindelig referenceværdi beregnes som i formel 2 herunder.</w:t>
            </w:r>
          </w:p>
          <w:p w14:paraId="36E1D57B"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Formel 2:</w:t>
            </w:r>
          </w:p>
          <w:p w14:paraId="10C79200"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noProof/>
                <w:sz w:val="22"/>
                <w:szCs w:val="22"/>
              </w:rPr>
              <w:drawing>
                <wp:inline distT="0" distB="0" distL="0" distR="0" wp14:anchorId="3550883A" wp14:editId="6D86E7AB">
                  <wp:extent cx="1016635" cy="621665"/>
                  <wp:effectExtent l="0" t="0" r="0" b="6985"/>
                  <wp:docPr id="2" name="Billede 2" descr="Forme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el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6635" cy="621665"/>
                          </a:xfrm>
                          <a:prstGeom prst="rect">
                            <a:avLst/>
                          </a:prstGeom>
                          <a:noFill/>
                          <a:ln>
                            <a:noFill/>
                          </a:ln>
                        </pic:spPr>
                      </pic:pic>
                    </a:graphicData>
                  </a:graphic>
                </wp:inline>
              </w:drawing>
            </w:r>
          </w:p>
          <w:p w14:paraId="5338B3F6"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hvor</w:t>
            </w:r>
          </w:p>
          <w:p w14:paraId="415CB36B" w14:textId="3B53EED9"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lastRenderedPageBreak/>
              <w:t>r er en referenceværdi på 0,</w:t>
            </w:r>
            <w:ins w:id="348" w:author="Frederik Schelle Hornnes" w:date="2024-09-11T12:50:00Z">
              <w:r w:rsidR="00163E9A">
                <w:rPr>
                  <w:rFonts w:asciiTheme="minorHAnsi" w:eastAsiaTheme="minorHAnsi" w:hAnsiTheme="minorHAnsi" w:cstheme="minorBidi"/>
                  <w:sz w:val="22"/>
                  <w:szCs w:val="22"/>
                  <w:lang w:eastAsia="en-US"/>
                </w:rPr>
                <w:t>36</w:t>
              </w:r>
            </w:ins>
            <w:del w:id="349" w:author="Frederik Schelle Hornnes" w:date="2024-09-11T12:51:00Z">
              <w:r w:rsidRPr="00C822D6" w:rsidDel="00163E9A">
                <w:rPr>
                  <w:rFonts w:asciiTheme="minorHAnsi" w:eastAsiaTheme="minorHAnsi" w:hAnsiTheme="minorHAnsi" w:cstheme="minorBidi"/>
                  <w:sz w:val="22"/>
                  <w:szCs w:val="22"/>
                  <w:lang w:eastAsia="en-US"/>
                </w:rPr>
                <w:delText>47</w:delText>
              </w:r>
            </w:del>
            <w:r w:rsidRPr="00C822D6">
              <w:rPr>
                <w:rFonts w:asciiTheme="minorHAnsi" w:eastAsiaTheme="minorHAnsi" w:hAnsiTheme="minorHAnsi" w:cstheme="minorBidi"/>
                <w:sz w:val="22"/>
                <w:szCs w:val="22"/>
                <w:lang w:eastAsia="en-US"/>
              </w:rPr>
              <w:t xml:space="preserve"> kg CO</w:t>
            </w:r>
            <w:r w:rsidRPr="00CF6CBB">
              <w:rPr>
                <w:rFonts w:asciiTheme="minorHAnsi" w:eastAsiaTheme="minorHAnsi" w:hAnsiTheme="minorHAnsi" w:cstheme="minorBidi"/>
                <w:sz w:val="22"/>
                <w:szCs w:val="22"/>
                <w:vertAlign w:val="subscript"/>
                <w:lang w:eastAsia="en-US"/>
              </w:rPr>
              <w:t>2</w:t>
            </w:r>
            <w:r w:rsidRPr="00C822D6">
              <w:rPr>
                <w:rFonts w:asciiTheme="minorHAnsi" w:eastAsiaTheme="minorHAnsi" w:hAnsiTheme="minorHAnsi" w:cstheme="minorBidi"/>
                <w:sz w:val="22"/>
                <w:szCs w:val="22"/>
                <w:lang w:eastAsia="en-US"/>
              </w:rPr>
              <w:t>-ækv. /m/år,</w:t>
            </w:r>
          </w:p>
          <w:p w14:paraId="1C5BDB8D" w14:textId="77777777"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m er længden af søjlen/bjælken (i m), og</w:t>
            </w:r>
          </w:p>
          <w:p w14:paraId="0B02753C" w14:textId="639324FC" w:rsidR="008022CE" w:rsidRPr="00C822D6" w:rsidRDefault="008022CE"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a er arealet som opgjort ifølge § 297, stk. </w:t>
            </w:r>
            <w:del w:id="350" w:author="Frederik Schelle Hornnes" w:date="2024-09-13T10:03:00Z">
              <w:r w:rsidRPr="00C822D6" w:rsidDel="004F2E95">
                <w:rPr>
                  <w:rFonts w:asciiTheme="minorHAnsi" w:eastAsiaTheme="minorHAnsi" w:hAnsiTheme="minorHAnsi" w:cstheme="minorBidi"/>
                  <w:sz w:val="22"/>
                  <w:szCs w:val="22"/>
                  <w:lang w:eastAsia="en-US"/>
                </w:rPr>
                <w:delText xml:space="preserve">3 </w:delText>
              </w:r>
            </w:del>
            <w:ins w:id="351" w:author="Frederik Schelle Hornnes" w:date="2024-09-13T10:03:00Z">
              <w:r w:rsidR="004F2E95">
                <w:rPr>
                  <w:rFonts w:asciiTheme="minorHAnsi" w:eastAsiaTheme="minorHAnsi" w:hAnsiTheme="minorHAnsi" w:cstheme="minorBidi"/>
                  <w:sz w:val="22"/>
                  <w:szCs w:val="22"/>
                  <w:lang w:eastAsia="en-US"/>
                </w:rPr>
                <w:t>5</w:t>
              </w:r>
              <w:r w:rsidR="004F2E95" w:rsidRPr="00C822D6">
                <w:rPr>
                  <w:rFonts w:asciiTheme="minorHAnsi" w:eastAsiaTheme="minorHAnsi" w:hAnsiTheme="minorHAnsi" w:cstheme="minorBidi"/>
                  <w:sz w:val="22"/>
                  <w:szCs w:val="22"/>
                  <w:lang w:eastAsia="en-US"/>
                </w:rPr>
                <w:t xml:space="preserve"> </w:t>
              </w:r>
            </w:ins>
            <w:r w:rsidRPr="00C822D6">
              <w:rPr>
                <w:rFonts w:asciiTheme="minorHAnsi" w:eastAsiaTheme="minorHAnsi" w:hAnsiTheme="minorHAnsi" w:cstheme="minorBidi"/>
                <w:sz w:val="22"/>
                <w:szCs w:val="22"/>
                <w:lang w:eastAsia="en-US"/>
              </w:rPr>
              <w:t>(i m</w:t>
            </w:r>
            <w:r w:rsidRPr="00CF6CBB">
              <w:rPr>
                <w:rFonts w:asciiTheme="minorHAnsi" w:eastAsiaTheme="minorHAnsi" w:hAnsiTheme="minorHAnsi" w:cstheme="minorBidi"/>
                <w:sz w:val="22"/>
                <w:szCs w:val="22"/>
                <w:vertAlign w:val="superscript"/>
                <w:lang w:eastAsia="en-US"/>
              </w:rPr>
              <w:t>2</w:t>
            </w:r>
            <w:r w:rsidRPr="00C822D6">
              <w:rPr>
                <w:rFonts w:asciiTheme="minorHAnsi" w:eastAsiaTheme="minorHAnsi" w:hAnsiTheme="minorHAnsi" w:cstheme="minorBidi"/>
                <w:sz w:val="22"/>
                <w:szCs w:val="22"/>
                <w:lang w:eastAsia="en-US"/>
              </w:rPr>
              <w:t>).</w:t>
            </w:r>
          </w:p>
          <w:p w14:paraId="78583D6F" w14:textId="77777777" w:rsidR="008022CE" w:rsidRPr="00C822D6" w:rsidRDefault="008022CE" w:rsidP="006E5CAD">
            <w:pPr>
              <w:pStyle w:val="NormalWeb"/>
              <w:rPr>
                <w:rFonts w:asciiTheme="minorHAnsi" w:eastAsiaTheme="minorHAnsi" w:hAnsiTheme="minorHAnsi" w:cstheme="minorBidi"/>
                <w:i/>
                <w:iCs/>
                <w:sz w:val="22"/>
                <w:szCs w:val="22"/>
                <w:lang w:eastAsia="en-US"/>
              </w:rPr>
            </w:pPr>
          </w:p>
        </w:tc>
        <w:tc>
          <w:tcPr>
            <w:tcW w:w="4819" w:type="dxa"/>
          </w:tcPr>
          <w:p w14:paraId="6C39C5D4" w14:textId="6C1C38C4" w:rsidR="00C06252" w:rsidRDefault="00003DFB" w:rsidP="006E5CAD">
            <w:r>
              <w:lastRenderedPageBreak/>
              <w:t>Referenceværdien for søjler/bjælker er justeret.</w:t>
            </w:r>
          </w:p>
        </w:tc>
        <w:tc>
          <w:tcPr>
            <w:tcW w:w="4915" w:type="dxa"/>
          </w:tcPr>
          <w:p w14:paraId="7F67559D" w14:textId="77777777" w:rsidR="008022CE" w:rsidRDefault="008022CE" w:rsidP="006E5CAD"/>
        </w:tc>
      </w:tr>
      <w:tr w:rsidR="00003DFB" w14:paraId="1B256271" w14:textId="77777777" w:rsidTr="006E5CAD">
        <w:tc>
          <w:tcPr>
            <w:tcW w:w="6091" w:type="dxa"/>
            <w:gridSpan w:val="3"/>
          </w:tcPr>
          <w:p w14:paraId="223627AA" w14:textId="77777777" w:rsidR="00003DFB" w:rsidRPr="00C822D6" w:rsidRDefault="00003DFB" w:rsidP="006E5CAD">
            <w:pPr>
              <w:pStyle w:val="NormalWeb"/>
              <w:spacing w:before="0" w:before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i/>
                <w:iCs/>
                <w:sz w:val="22"/>
                <w:szCs w:val="22"/>
                <w:lang w:eastAsia="en-US"/>
              </w:rPr>
              <w:t>Fundamenter</w:t>
            </w:r>
            <w:r w:rsidRPr="00C822D6">
              <w:rPr>
                <w:rFonts w:asciiTheme="minorHAnsi" w:eastAsiaTheme="minorHAnsi" w:hAnsiTheme="minorHAnsi" w:cstheme="minorBidi"/>
                <w:sz w:val="22"/>
                <w:szCs w:val="22"/>
                <w:lang w:eastAsia="en-US"/>
              </w:rPr>
              <w:br/>
              <w:t>For fundamenter skal forskellen i klimapåvirkning i forhold til en almindelig referenceværdi beregnes som i formel 3 herunder. Påvirkningen opgøres samlet for hele fundamentet, også i de tilfælde hvor kun dele af fundamentet har et øget materialeforbrug.</w:t>
            </w:r>
            <w:r w:rsidRPr="00C822D6">
              <w:rPr>
                <w:rFonts w:asciiTheme="minorHAnsi" w:eastAsiaTheme="minorHAnsi" w:hAnsiTheme="minorHAnsi" w:cstheme="minorBidi"/>
                <w:sz w:val="22"/>
                <w:szCs w:val="22"/>
                <w:lang w:eastAsia="en-US"/>
              </w:rPr>
              <w:br/>
            </w:r>
          </w:p>
          <w:p w14:paraId="129C72D6" w14:textId="77777777" w:rsidR="00003DFB" w:rsidRPr="00C822D6" w:rsidRDefault="00003DFB"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Formel 3: </w:t>
            </w:r>
          </w:p>
          <w:p w14:paraId="16EE3990" w14:textId="77777777" w:rsidR="00003DFB" w:rsidRPr="00C822D6" w:rsidRDefault="00003DFB" w:rsidP="006E5CAD">
            <w:pPr>
              <w:pStyle w:val="NormalWeb"/>
              <w:spacing w:after="0" w:afterAutospacing="0"/>
              <w:rPr>
                <w:rFonts w:asciiTheme="minorHAnsi" w:eastAsiaTheme="minorHAnsi" w:hAnsiTheme="minorHAnsi" w:cstheme="minorBidi"/>
                <w:sz w:val="22"/>
                <w:szCs w:val="22"/>
                <w:lang w:eastAsia="en-US"/>
              </w:rPr>
            </w:pPr>
            <w:r w:rsidRPr="00C822D6">
              <w:rPr>
                <w:rFonts w:asciiTheme="minorHAnsi" w:eastAsiaTheme="minorHAnsi" w:hAnsiTheme="minorHAnsi" w:cstheme="minorBidi"/>
                <w:noProof/>
                <w:sz w:val="22"/>
                <w:szCs w:val="22"/>
              </w:rPr>
              <w:drawing>
                <wp:inline distT="0" distB="0" distL="0" distR="0" wp14:anchorId="6B7279B7" wp14:editId="21B43F38">
                  <wp:extent cx="1360805" cy="723900"/>
                  <wp:effectExtent l="0" t="0" r="0" b="0"/>
                  <wp:docPr id="3" name="Billede 3" descr="Formel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el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60805" cy="723900"/>
                          </a:xfrm>
                          <a:prstGeom prst="rect">
                            <a:avLst/>
                          </a:prstGeom>
                          <a:noFill/>
                          <a:ln>
                            <a:noFill/>
                          </a:ln>
                        </pic:spPr>
                      </pic:pic>
                    </a:graphicData>
                  </a:graphic>
                </wp:inline>
              </w:drawing>
            </w:r>
          </w:p>
          <w:p w14:paraId="4C22F72B" w14:textId="77777777" w:rsidR="00003DFB" w:rsidRPr="00C822D6" w:rsidRDefault="00003DFB"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hvor</w:t>
            </w:r>
          </w:p>
          <w:p w14:paraId="74710CC0" w14:textId="77777777" w:rsidR="00003DFB" w:rsidRPr="00C822D6" w:rsidRDefault="00003DFB"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x er klimapåvirkningen fra materialerne i fundamentet (i kg CO</w:t>
            </w:r>
            <w:r w:rsidRPr="00CF6CBB">
              <w:rPr>
                <w:rFonts w:asciiTheme="minorHAnsi" w:eastAsiaTheme="minorHAnsi" w:hAnsiTheme="minorHAnsi" w:cstheme="minorBidi"/>
                <w:sz w:val="22"/>
                <w:szCs w:val="22"/>
                <w:vertAlign w:val="subscript"/>
                <w:lang w:eastAsia="en-US"/>
              </w:rPr>
              <w:t>2</w:t>
            </w:r>
            <w:r w:rsidRPr="00C822D6">
              <w:rPr>
                <w:rFonts w:asciiTheme="minorHAnsi" w:eastAsiaTheme="minorHAnsi" w:hAnsiTheme="minorHAnsi" w:cstheme="minorBidi"/>
                <w:sz w:val="22"/>
                <w:szCs w:val="22"/>
                <w:lang w:eastAsia="en-US"/>
              </w:rPr>
              <w:t>-ækv.) opgjort over den 50-årige betragtningsperiode.</w:t>
            </w:r>
          </w:p>
          <w:p w14:paraId="300323AD" w14:textId="60E1980D" w:rsidR="00003DFB" w:rsidRPr="00C822D6" w:rsidRDefault="00003DFB"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r er en referenceværdi på </w:t>
            </w:r>
            <w:ins w:id="352" w:author="Frederik Schelle Hornnes" w:date="2024-09-11T12:51:00Z">
              <w:r>
                <w:rPr>
                  <w:rFonts w:asciiTheme="minorHAnsi" w:eastAsiaTheme="minorHAnsi" w:hAnsiTheme="minorHAnsi" w:cstheme="minorBidi"/>
                  <w:sz w:val="22"/>
                  <w:szCs w:val="22"/>
                  <w:lang w:eastAsia="en-US"/>
                </w:rPr>
                <w:t>0,33</w:t>
              </w:r>
            </w:ins>
            <w:del w:id="353" w:author="Frederik Schelle Hornnes" w:date="2024-09-11T12:52:00Z">
              <w:r w:rsidRPr="00C822D6" w:rsidDel="00A40EF4">
                <w:rPr>
                  <w:rFonts w:asciiTheme="minorHAnsi" w:eastAsiaTheme="minorHAnsi" w:hAnsiTheme="minorHAnsi" w:cstheme="minorBidi"/>
                  <w:sz w:val="22"/>
                  <w:szCs w:val="22"/>
                  <w:lang w:eastAsia="en-US"/>
                </w:rPr>
                <w:delText>1,06</w:delText>
              </w:r>
            </w:del>
            <w:r w:rsidRPr="00C822D6">
              <w:rPr>
                <w:rFonts w:asciiTheme="minorHAnsi" w:eastAsiaTheme="minorHAnsi" w:hAnsiTheme="minorHAnsi" w:cstheme="minorBidi"/>
                <w:sz w:val="22"/>
                <w:szCs w:val="22"/>
                <w:lang w:eastAsia="en-US"/>
              </w:rPr>
              <w:t xml:space="preserve"> kg CO</w:t>
            </w:r>
            <w:r w:rsidRPr="00CF6CBB">
              <w:rPr>
                <w:rFonts w:asciiTheme="minorHAnsi" w:eastAsiaTheme="minorHAnsi" w:hAnsiTheme="minorHAnsi" w:cstheme="minorBidi"/>
                <w:sz w:val="22"/>
                <w:szCs w:val="22"/>
                <w:vertAlign w:val="subscript"/>
                <w:lang w:eastAsia="en-US"/>
              </w:rPr>
              <w:t>2</w:t>
            </w:r>
            <w:r w:rsidRPr="00C822D6">
              <w:rPr>
                <w:rFonts w:asciiTheme="minorHAnsi" w:eastAsiaTheme="minorHAnsi" w:hAnsiTheme="minorHAnsi" w:cstheme="minorBidi"/>
                <w:sz w:val="22"/>
                <w:szCs w:val="22"/>
                <w:lang w:eastAsia="en-US"/>
              </w:rPr>
              <w:t>-ækv. /m</w:t>
            </w:r>
            <w:r w:rsidRPr="00CF6CBB">
              <w:rPr>
                <w:rFonts w:asciiTheme="minorHAnsi" w:eastAsiaTheme="minorHAnsi" w:hAnsiTheme="minorHAnsi" w:cstheme="minorBidi"/>
                <w:sz w:val="22"/>
                <w:szCs w:val="22"/>
                <w:vertAlign w:val="superscript"/>
                <w:lang w:eastAsia="en-US"/>
              </w:rPr>
              <w:t>2</w:t>
            </w:r>
            <w:r w:rsidRPr="00C822D6">
              <w:rPr>
                <w:rFonts w:asciiTheme="minorHAnsi" w:eastAsiaTheme="minorHAnsi" w:hAnsiTheme="minorHAnsi" w:cstheme="minorBidi"/>
                <w:sz w:val="22"/>
                <w:szCs w:val="22"/>
                <w:lang w:eastAsia="en-US"/>
              </w:rPr>
              <w:t xml:space="preserve"> /år,</w:t>
            </w:r>
          </w:p>
          <w:p w14:paraId="037C7C7E" w14:textId="4F7B4F8A" w:rsidR="00003DFB" w:rsidRPr="00C822D6" w:rsidRDefault="00003DFB"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xml:space="preserve">a er arealet som opgjort ifølge § 297, stk. </w:t>
            </w:r>
            <w:del w:id="354" w:author="Frederik Schelle Hornnes" w:date="2024-09-13T10:03:00Z">
              <w:r w:rsidRPr="00C822D6" w:rsidDel="004F2E95">
                <w:rPr>
                  <w:rFonts w:asciiTheme="minorHAnsi" w:eastAsiaTheme="minorHAnsi" w:hAnsiTheme="minorHAnsi" w:cstheme="minorBidi"/>
                  <w:sz w:val="22"/>
                  <w:szCs w:val="22"/>
                  <w:lang w:eastAsia="en-US"/>
                </w:rPr>
                <w:delText xml:space="preserve">3 </w:delText>
              </w:r>
            </w:del>
            <w:ins w:id="355" w:author="Frederik Schelle Hornnes" w:date="2024-09-13T10:03:00Z">
              <w:r>
                <w:rPr>
                  <w:rFonts w:asciiTheme="minorHAnsi" w:eastAsiaTheme="minorHAnsi" w:hAnsiTheme="minorHAnsi" w:cstheme="minorBidi"/>
                  <w:sz w:val="22"/>
                  <w:szCs w:val="22"/>
                  <w:lang w:eastAsia="en-US"/>
                </w:rPr>
                <w:t>5</w:t>
              </w:r>
              <w:r w:rsidRPr="00C822D6">
                <w:rPr>
                  <w:rFonts w:asciiTheme="minorHAnsi" w:eastAsiaTheme="minorHAnsi" w:hAnsiTheme="minorHAnsi" w:cstheme="minorBidi"/>
                  <w:sz w:val="22"/>
                  <w:szCs w:val="22"/>
                  <w:lang w:eastAsia="en-US"/>
                </w:rPr>
                <w:t xml:space="preserve"> </w:t>
              </w:r>
            </w:ins>
            <w:r w:rsidRPr="00C822D6">
              <w:rPr>
                <w:rFonts w:asciiTheme="minorHAnsi" w:eastAsiaTheme="minorHAnsi" w:hAnsiTheme="minorHAnsi" w:cstheme="minorBidi"/>
                <w:sz w:val="22"/>
                <w:szCs w:val="22"/>
                <w:lang w:eastAsia="en-US"/>
              </w:rPr>
              <w:t>(i m</w:t>
            </w:r>
            <w:r w:rsidRPr="00CF6CBB">
              <w:rPr>
                <w:rFonts w:asciiTheme="minorHAnsi" w:eastAsiaTheme="minorHAnsi" w:hAnsiTheme="minorHAnsi" w:cstheme="minorBidi"/>
                <w:sz w:val="22"/>
                <w:szCs w:val="22"/>
                <w:vertAlign w:val="superscript"/>
                <w:lang w:eastAsia="en-US"/>
              </w:rPr>
              <w:t>2</w:t>
            </w:r>
            <w:r w:rsidRPr="00C822D6">
              <w:rPr>
                <w:rFonts w:asciiTheme="minorHAnsi" w:eastAsiaTheme="minorHAnsi" w:hAnsiTheme="minorHAnsi" w:cstheme="minorBidi"/>
                <w:sz w:val="22"/>
                <w:szCs w:val="22"/>
                <w:lang w:eastAsia="en-US"/>
              </w:rPr>
              <w:t>).</w:t>
            </w:r>
          </w:p>
          <w:p w14:paraId="59C09CAD" w14:textId="77777777" w:rsidR="00003DFB" w:rsidRPr="00C822D6" w:rsidRDefault="00003DFB" w:rsidP="006E5CAD">
            <w:pPr>
              <w:pStyle w:val="NormalWeb"/>
              <w:rPr>
                <w:rFonts w:asciiTheme="minorHAnsi" w:eastAsiaTheme="minorHAnsi" w:hAnsiTheme="minorHAnsi" w:cstheme="minorBidi"/>
                <w:sz w:val="22"/>
                <w:szCs w:val="22"/>
                <w:lang w:eastAsia="en-US"/>
              </w:rPr>
            </w:pPr>
            <w:r w:rsidRPr="00C822D6">
              <w:rPr>
                <w:rFonts w:asciiTheme="minorHAnsi" w:eastAsiaTheme="minorHAnsi" w:hAnsiTheme="minorHAnsi" w:cstheme="minorBidi"/>
                <w:sz w:val="22"/>
                <w:szCs w:val="22"/>
                <w:lang w:eastAsia="en-US"/>
              </w:rPr>
              <w:t> </w:t>
            </w:r>
          </w:p>
          <w:p w14:paraId="4D478DCF" w14:textId="77777777" w:rsidR="00003DFB" w:rsidRPr="00C822D6" w:rsidRDefault="00003DFB" w:rsidP="006E5CAD">
            <w:pPr>
              <w:pStyle w:val="NormalWeb"/>
              <w:rPr>
                <w:rFonts w:asciiTheme="minorHAnsi" w:eastAsiaTheme="minorHAnsi" w:hAnsiTheme="minorHAnsi" w:cstheme="minorBidi"/>
                <w:i/>
                <w:iCs/>
                <w:sz w:val="22"/>
                <w:szCs w:val="22"/>
                <w:lang w:eastAsia="en-US"/>
              </w:rPr>
            </w:pPr>
          </w:p>
        </w:tc>
        <w:tc>
          <w:tcPr>
            <w:tcW w:w="4819" w:type="dxa"/>
          </w:tcPr>
          <w:p w14:paraId="4D182CCB" w14:textId="70D333AF" w:rsidR="00003DFB" w:rsidRDefault="00003DFB" w:rsidP="006E5CAD">
            <w:r>
              <w:t>Referenceværdien for fundamenter er justeret.</w:t>
            </w:r>
          </w:p>
        </w:tc>
        <w:tc>
          <w:tcPr>
            <w:tcW w:w="4915" w:type="dxa"/>
          </w:tcPr>
          <w:p w14:paraId="337B457C" w14:textId="77777777" w:rsidR="00003DFB" w:rsidRDefault="00003DFB" w:rsidP="006E5CAD"/>
        </w:tc>
      </w:tr>
      <w:tr w:rsidR="00003DFB" w14:paraId="71581738" w14:textId="77777777" w:rsidTr="006E5CAD">
        <w:tc>
          <w:tcPr>
            <w:tcW w:w="6091" w:type="dxa"/>
            <w:gridSpan w:val="3"/>
          </w:tcPr>
          <w:p w14:paraId="043E4BF7" w14:textId="77777777" w:rsidR="00003DFB" w:rsidRPr="00C822D6" w:rsidRDefault="00003DFB" w:rsidP="006E5CAD">
            <w:pPr>
              <w:spacing w:after="100" w:afterAutospacing="1"/>
            </w:pPr>
            <w:r w:rsidRPr="00C822D6">
              <w:rPr>
                <w:i/>
              </w:rPr>
              <w:t>Installationer</w:t>
            </w:r>
            <w:r w:rsidRPr="00C822D6">
              <w:br/>
              <w:t>For installationer beregnes forskellen mellem den faktiske klimapåvirkning af installationerne og standardværdierne i BR18 bilag 2, tabel 7, øvrige bygningstyper, som i formel 4 herunder.</w:t>
            </w:r>
          </w:p>
          <w:p w14:paraId="64F4FE12" w14:textId="77777777" w:rsidR="00003DFB" w:rsidRPr="00C822D6" w:rsidRDefault="00003DFB" w:rsidP="006E5CAD">
            <w:pPr>
              <w:spacing w:before="100" w:beforeAutospacing="1" w:after="100" w:afterAutospacing="1"/>
            </w:pPr>
            <w:r w:rsidRPr="00C822D6">
              <w:t>Formel 4:</w:t>
            </w:r>
          </w:p>
          <w:p w14:paraId="25C3F359" w14:textId="77777777" w:rsidR="00003DFB" w:rsidRPr="00C822D6" w:rsidRDefault="00003DFB" w:rsidP="006E5CAD">
            <w:r w:rsidRPr="00C822D6">
              <w:rPr>
                <w:noProof/>
                <w:lang w:eastAsia="da-DK"/>
              </w:rPr>
              <w:drawing>
                <wp:inline distT="0" distB="0" distL="0" distR="0" wp14:anchorId="1AEA03D0" wp14:editId="1EA10C72">
                  <wp:extent cx="1836420" cy="841375"/>
                  <wp:effectExtent l="0" t="0" r="0" b="0"/>
                  <wp:docPr id="4" name="Billede 4" descr="Formel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el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36420" cy="841375"/>
                          </a:xfrm>
                          <a:prstGeom prst="rect">
                            <a:avLst/>
                          </a:prstGeom>
                          <a:noFill/>
                          <a:ln>
                            <a:noFill/>
                          </a:ln>
                        </pic:spPr>
                      </pic:pic>
                    </a:graphicData>
                  </a:graphic>
                </wp:inline>
              </w:drawing>
            </w:r>
          </w:p>
          <w:p w14:paraId="695B6C01" w14:textId="77777777" w:rsidR="00003DFB" w:rsidRPr="00C822D6" w:rsidRDefault="00003DFB" w:rsidP="006E5CAD">
            <w:pPr>
              <w:spacing w:before="100" w:beforeAutospacing="1" w:after="100" w:afterAutospacing="1"/>
            </w:pPr>
            <w:r w:rsidRPr="00C822D6">
              <w:t>hvor</w:t>
            </w:r>
          </w:p>
          <w:p w14:paraId="734B57EC" w14:textId="77777777" w:rsidR="00003DFB" w:rsidRPr="00C822D6" w:rsidRDefault="00003DFB" w:rsidP="006E5CAD">
            <w:pPr>
              <w:spacing w:before="100" w:beforeAutospacing="1" w:after="100" w:afterAutospacing="1"/>
            </w:pPr>
            <w:r w:rsidRPr="00C822D6">
              <w:t>i er klimapåvirkningen fra materialerne i de faktiske installationer (i kg CO</w:t>
            </w:r>
            <w:r w:rsidRPr="00FE551F">
              <w:rPr>
                <w:vertAlign w:val="subscript"/>
              </w:rPr>
              <w:t>2</w:t>
            </w:r>
            <w:r w:rsidRPr="00C822D6">
              <w:t>-ækv.) opgjort over den 50-årige betragtningsperiode,</w:t>
            </w:r>
          </w:p>
          <w:p w14:paraId="2C78F8B7" w14:textId="77777777" w:rsidR="00003DFB" w:rsidRPr="00C822D6" w:rsidRDefault="00003DFB" w:rsidP="006E5CAD">
            <w:pPr>
              <w:spacing w:before="100" w:beforeAutospacing="1" w:after="100" w:afterAutospacing="1"/>
            </w:pPr>
            <w:r w:rsidRPr="00C822D6">
              <w:t>s er standardværdi for installationer, øvrige bygningstyper (i kg CO</w:t>
            </w:r>
            <w:r w:rsidRPr="00FE551F">
              <w:rPr>
                <w:vertAlign w:val="subscript"/>
              </w:rPr>
              <w:t>2</w:t>
            </w:r>
            <w:r w:rsidRPr="00C822D6">
              <w:t>-ækv. / m</w:t>
            </w:r>
            <w:r w:rsidRPr="00FE551F">
              <w:rPr>
                <w:vertAlign w:val="superscript"/>
              </w:rPr>
              <w:t>2</w:t>
            </w:r>
            <w:r w:rsidRPr="00C822D6">
              <w:t>/ år), jf. BR18 bilag 2, tabel 7, standardværdier,</w:t>
            </w:r>
          </w:p>
          <w:p w14:paraId="37EA4140" w14:textId="77777777" w:rsidR="00003DFB" w:rsidRPr="00C822D6" w:rsidRDefault="00003DFB" w:rsidP="006E5CAD">
            <w:pPr>
              <w:spacing w:before="100" w:beforeAutospacing="1" w:after="100" w:afterAutospacing="1"/>
            </w:pPr>
            <w:r w:rsidRPr="00C822D6">
              <w:t>eopv er summen (i m</w:t>
            </w:r>
            <w:r w:rsidRPr="00FE551F">
              <w:rPr>
                <w:vertAlign w:val="superscript"/>
              </w:rPr>
              <w:t>2</w:t>
            </w:r>
            <w:r w:rsidRPr="00C822D6">
              <w:t>) af det samlede opvarmede etageareal (som opgjort ifølge § 256, stk. 3) plus det opvarmede kælderareal, og</w:t>
            </w:r>
          </w:p>
          <w:p w14:paraId="30D5F3A4" w14:textId="198F13E5" w:rsidR="00003DFB" w:rsidRPr="00C822D6" w:rsidRDefault="00003DFB" w:rsidP="006E5CAD">
            <w:pPr>
              <w:spacing w:before="100" w:beforeAutospacing="1" w:after="100" w:afterAutospacing="1"/>
            </w:pPr>
            <w:r w:rsidRPr="00C822D6">
              <w:t xml:space="preserve">a er arealet som opgjort ifølge § 297, stk. </w:t>
            </w:r>
            <w:del w:id="356" w:author="Frederik Schelle Hornnes" w:date="2024-09-13T10:03:00Z">
              <w:r w:rsidRPr="00C822D6" w:rsidDel="004F2E95">
                <w:delText>3</w:delText>
              </w:r>
            </w:del>
            <w:ins w:id="357" w:author="Frederik Schelle Hornnes" w:date="2024-09-13T10:03:00Z">
              <w:r>
                <w:t>5</w:t>
              </w:r>
            </w:ins>
            <w:r w:rsidRPr="00C822D6">
              <w:t>, (i m</w:t>
            </w:r>
            <w:r w:rsidRPr="00FE551F">
              <w:rPr>
                <w:vertAlign w:val="superscript"/>
              </w:rPr>
              <w:t>2</w:t>
            </w:r>
            <w:r w:rsidRPr="00C822D6">
              <w:t>).</w:t>
            </w:r>
          </w:p>
          <w:p w14:paraId="1AF0A7AF" w14:textId="77777777" w:rsidR="00003DFB" w:rsidRPr="00C822D6" w:rsidRDefault="00003DFB" w:rsidP="006E5CAD">
            <w:pPr>
              <w:pStyle w:val="NormalWeb"/>
              <w:rPr>
                <w:rFonts w:asciiTheme="minorHAnsi" w:eastAsiaTheme="minorHAnsi" w:hAnsiTheme="minorHAnsi" w:cstheme="minorBidi"/>
                <w:i/>
                <w:iCs/>
                <w:sz w:val="22"/>
                <w:szCs w:val="22"/>
                <w:lang w:eastAsia="en-US"/>
              </w:rPr>
            </w:pPr>
          </w:p>
        </w:tc>
        <w:tc>
          <w:tcPr>
            <w:tcW w:w="4819" w:type="dxa"/>
          </w:tcPr>
          <w:p w14:paraId="1D5D9488" w14:textId="77777777" w:rsidR="00003DFB" w:rsidRDefault="00003DFB" w:rsidP="006E5CAD"/>
        </w:tc>
        <w:tc>
          <w:tcPr>
            <w:tcW w:w="4915" w:type="dxa"/>
          </w:tcPr>
          <w:p w14:paraId="2A17E279" w14:textId="77777777" w:rsidR="00003DFB" w:rsidRDefault="00003DFB" w:rsidP="006E5CAD"/>
        </w:tc>
      </w:tr>
      <w:tr w:rsidR="00003DFB" w14:paraId="5C325C56" w14:textId="77777777" w:rsidTr="006E5CAD">
        <w:tc>
          <w:tcPr>
            <w:tcW w:w="15825" w:type="dxa"/>
            <w:gridSpan w:val="5"/>
          </w:tcPr>
          <w:p w14:paraId="66761C8E" w14:textId="43810B96" w:rsidR="00003DFB" w:rsidRDefault="00003DFB" w:rsidP="006E5CAD">
            <w:pPr>
              <w:jc w:val="center"/>
            </w:pPr>
          </w:p>
        </w:tc>
      </w:tr>
      <w:tr w:rsidR="00003DFB" w14:paraId="2F3457CC" w14:textId="77777777" w:rsidTr="006E5CAD">
        <w:tc>
          <w:tcPr>
            <w:tcW w:w="15825" w:type="dxa"/>
            <w:gridSpan w:val="5"/>
          </w:tcPr>
          <w:p w14:paraId="54DCA1B4" w14:textId="115498E7" w:rsidR="00003DFB" w:rsidRDefault="00003DFB" w:rsidP="006E5CAD">
            <w:pPr>
              <w:jc w:val="center"/>
            </w:pPr>
            <w:r w:rsidRPr="00C45D20">
              <w:rPr>
                <w:sz w:val="36"/>
              </w:rPr>
              <w:t>Bilag</w:t>
            </w:r>
            <w:r w:rsidRPr="00DE7F5F">
              <w:rPr>
                <w:sz w:val="36"/>
              </w:rPr>
              <w:t xml:space="preserve"> </w:t>
            </w:r>
            <w:r>
              <w:rPr>
                <w:sz w:val="36"/>
              </w:rPr>
              <w:t>5</w:t>
            </w:r>
          </w:p>
        </w:tc>
      </w:tr>
      <w:tr w:rsidR="00003DFB" w14:paraId="384E85FE" w14:textId="77777777" w:rsidTr="006E5CAD">
        <w:tc>
          <w:tcPr>
            <w:tcW w:w="6091" w:type="dxa"/>
            <w:gridSpan w:val="3"/>
          </w:tcPr>
          <w:p w14:paraId="2F3D308E" w14:textId="5BCB63C7" w:rsidR="00003DFB" w:rsidRDefault="00003DFB" w:rsidP="006E5CAD">
            <w:pPr>
              <w:spacing w:after="100" w:afterAutospacing="1"/>
              <w:rPr>
                <w:ins w:id="358" w:author="Frederik Schelle Hornnes" w:date="2024-09-11T12:53:00Z"/>
              </w:rPr>
            </w:pPr>
            <w:ins w:id="359" w:author="Frederik Schelle Hornnes" w:date="2024-09-11T12:53:00Z">
              <w:r>
                <w:t>Tabel 10 - Beregning af klimapåvirkning fra energiforbrug i byggeprocessen (modul A4 og A5)</w:t>
              </w:r>
            </w:ins>
          </w:p>
          <w:p w14:paraId="597C7CC8" w14:textId="77777777" w:rsidR="00003DFB" w:rsidRDefault="00003DFB" w:rsidP="006E5CAD">
            <w:pPr>
              <w:rPr>
                <w:ins w:id="360" w:author="Frederik Schelle Hornnes" w:date="2024-09-11T12:53:00Z"/>
                <w:rFonts w:ascii="Calibri" w:hAnsi="Calibri" w:cs="Calibri"/>
                <w:i/>
              </w:rPr>
            </w:pPr>
            <w:ins w:id="361" w:author="Frederik Schelle Hornnes" w:date="2024-09-11T12:53:00Z">
              <w:r>
                <w:rPr>
                  <w:rFonts w:ascii="Calibri" w:hAnsi="Calibri" w:cs="Calibri"/>
                  <w:i/>
                </w:rPr>
                <w:t>Generelle beregningsp</w:t>
              </w:r>
              <w:r w:rsidRPr="00DF0CA0">
                <w:rPr>
                  <w:rFonts w:ascii="Calibri" w:hAnsi="Calibri" w:cs="Calibri"/>
                  <w:i/>
                </w:rPr>
                <w:t>rincipper</w:t>
              </w:r>
            </w:ins>
          </w:p>
          <w:p w14:paraId="17CBE7E7" w14:textId="77777777" w:rsidR="00003DFB" w:rsidRDefault="00003DFB" w:rsidP="006E5CAD">
            <w:pPr>
              <w:rPr>
                <w:ins w:id="362" w:author="Frederik Schelle Hornnes" w:date="2024-09-11T12:53:00Z"/>
                <w:rFonts w:ascii="Calibri" w:hAnsi="Calibri" w:cs="Calibri"/>
              </w:rPr>
            </w:pPr>
            <w:ins w:id="363" w:author="Frederik Schelle Hornnes" w:date="2024-09-11T12:53:00Z">
              <w:r>
                <w:rPr>
                  <w:rFonts w:ascii="Calibri" w:hAnsi="Calibri" w:cs="Calibri"/>
                </w:rPr>
                <w:t>Klimapåvirkning fra energiforbrug relateret til transport (i modul A4 og A5) og til energiforbruget på pladsen (i modul A5) beregnes ved opgørelse af brændstof- og elforbrug. Forbruget opgøres ved måling eller som beregnet ud fra antal kørte kilometer. Det opgjorte forbrug sammenholdes med de emissionsfaktorer for el og brændstof, som fremgår af tabel 8.1 og 8.2.</w:t>
              </w:r>
            </w:ins>
          </w:p>
          <w:p w14:paraId="048C3F9F" w14:textId="77777777" w:rsidR="00003DFB" w:rsidRDefault="00003DFB" w:rsidP="006E5CAD">
            <w:pPr>
              <w:rPr>
                <w:ins w:id="364" w:author="Frederik Schelle Hornnes" w:date="2024-09-11T12:53:00Z"/>
                <w:rFonts w:ascii="Calibri" w:hAnsi="Calibri" w:cs="Calibri"/>
              </w:rPr>
            </w:pPr>
          </w:p>
          <w:p w14:paraId="13715ACE" w14:textId="72210D68" w:rsidR="00003DFB" w:rsidRPr="00F24FE9" w:rsidRDefault="00003DFB" w:rsidP="006E5CAD">
            <w:pPr>
              <w:rPr>
                <w:ins w:id="365" w:author="Frederik Schelle Hornnes" w:date="2024-09-11T12:53:00Z"/>
              </w:rPr>
            </w:pPr>
            <w:ins w:id="366" w:author="Frederik Schelle Hornnes" w:date="2024-09-11T12:53:00Z">
              <w:r>
                <w:t xml:space="preserve">Ved eldrevet transport udenfor Danmark kan klimapåvirkningen fra produktionen af el i stedet beregnes ved anvendelse af en miljøvaredeklaration ifølge tilsvarende principper som i § 297, stk. </w:t>
              </w:r>
            </w:ins>
            <w:ins w:id="367" w:author="Frederik Schelle Hornnes" w:date="2024-09-13T09:57:00Z">
              <w:r>
                <w:t>12</w:t>
              </w:r>
            </w:ins>
            <w:ins w:id="368" w:author="Frederik Schelle Hornnes" w:date="2024-09-11T12:53:00Z">
              <w:r>
                <w:t>.</w:t>
              </w:r>
            </w:ins>
          </w:p>
          <w:p w14:paraId="7EB55278" w14:textId="77777777" w:rsidR="00003DFB" w:rsidRDefault="00003DFB" w:rsidP="006E5CAD">
            <w:pPr>
              <w:rPr>
                <w:ins w:id="369" w:author="Frederik Schelle Hornnes" w:date="2024-09-11T12:53:00Z"/>
                <w:rFonts w:ascii="Calibri" w:hAnsi="Calibri" w:cs="Calibri"/>
              </w:rPr>
            </w:pPr>
          </w:p>
          <w:p w14:paraId="0D29CA4C" w14:textId="77777777" w:rsidR="00003DFB" w:rsidRPr="00DF0CA0" w:rsidRDefault="00003DFB" w:rsidP="006E5CAD">
            <w:pPr>
              <w:rPr>
                <w:ins w:id="370" w:author="Frederik Schelle Hornnes" w:date="2024-09-11T12:53:00Z"/>
                <w:rFonts w:ascii="Calibri" w:hAnsi="Calibri" w:cs="Calibri"/>
                <w:i/>
              </w:rPr>
            </w:pPr>
            <w:ins w:id="371" w:author="Frederik Schelle Hornnes" w:date="2024-09-11T12:53:00Z">
              <w:r w:rsidRPr="00DF0CA0">
                <w:rPr>
                  <w:rFonts w:ascii="Calibri" w:hAnsi="Calibri" w:cs="Calibri"/>
                  <w:i/>
                </w:rPr>
                <w:t>Særligt om transport af materialer til byggepladsen</w:t>
              </w:r>
            </w:ins>
          </w:p>
          <w:p w14:paraId="17426D19" w14:textId="03973835" w:rsidR="00003DFB" w:rsidRDefault="00003DFB" w:rsidP="006E5CAD">
            <w:pPr>
              <w:rPr>
                <w:ins w:id="372" w:author="Frederik Schelle Hornnes" w:date="2024-09-11T12:53:00Z"/>
                <w:rFonts w:ascii="Calibri" w:hAnsi="Calibri" w:cs="Calibri"/>
              </w:rPr>
            </w:pPr>
            <w:ins w:id="373" w:author="Frederik Schelle Hornnes" w:date="2024-09-11T12:53:00Z">
              <w:r>
                <w:rPr>
                  <w:rFonts w:ascii="Calibri" w:hAnsi="Calibri" w:cs="Calibri"/>
                </w:rPr>
                <w:lastRenderedPageBreak/>
                <w:t>Transport af materialer til byggepladsen (i modul A4), bortset fra midlertidig oplagring af materialer til byggepladsen (”terminalprocesser”), kan i stedet for beregning af forbruget, jf. de generelle principper, fastsættes ud fra følgende værdier pr. kg materiale som indgår i byggeriet:</w:t>
              </w:r>
            </w:ins>
          </w:p>
          <w:p w14:paraId="2F1E625A" w14:textId="2488CD6A" w:rsidR="00003DFB" w:rsidDel="00A40EF4" w:rsidRDefault="00003DFB" w:rsidP="006E5CAD">
            <w:pPr>
              <w:rPr>
                <w:ins w:id="374" w:author="Mads Simonsen" w:date="2024-09-09T15:21:00Z"/>
                <w:del w:id="375" w:author="Frederik Schelle Hornnes" w:date="2024-09-11T12:53:00Z"/>
                <w:rFonts w:ascii="Calibri" w:hAnsi="Calibri" w:cs="Calibri"/>
              </w:rPr>
            </w:pPr>
          </w:p>
          <w:p w14:paraId="09025B5C" w14:textId="10342214" w:rsidR="00003DFB" w:rsidRDefault="00003DFB" w:rsidP="006E5CAD">
            <w:pPr>
              <w:rPr>
                <w:ins w:id="376" w:author="Johan Vestergaard Paulsen" w:date="2024-09-09T16:34:00Z"/>
                <w:rFonts w:ascii="Calibri" w:hAnsi="Calibri" w:cs="Calibri"/>
              </w:rPr>
            </w:pPr>
          </w:p>
          <w:p w14:paraId="3BB53CC6" w14:textId="7008AE84" w:rsidR="00003DFB" w:rsidRDefault="00003DFB" w:rsidP="006E5CAD">
            <w:pPr>
              <w:rPr>
                <w:ins w:id="377" w:author="Johan Vestergaard Paulsen" w:date="2024-09-09T16:34:00Z"/>
                <w:rFonts w:ascii="Calibri" w:hAnsi="Calibri" w:cs="Calibri"/>
              </w:rPr>
            </w:pPr>
            <w:r w:rsidRPr="00D95244">
              <w:rPr>
                <w:highlight w:val="cyan"/>
              </w:rPr>
              <w:t>[</w:t>
            </w:r>
            <w:r>
              <w:rPr>
                <w:highlight w:val="cyan"/>
              </w:rPr>
              <w:t xml:space="preserve">HER INDSÆTTES </w:t>
            </w:r>
            <w:r w:rsidRPr="00D95244">
              <w:rPr>
                <w:highlight w:val="cyan"/>
              </w:rPr>
              <w:t>TABELSKEMA]</w:t>
            </w:r>
          </w:p>
          <w:p w14:paraId="3BE464E3" w14:textId="77777777" w:rsidR="00003DFB" w:rsidRDefault="00003DFB" w:rsidP="006E5CAD">
            <w:pPr>
              <w:rPr>
                <w:ins w:id="378" w:author="Johan Vestergaard Paulsen" w:date="2024-08-01T16:30:00Z"/>
                <w:rFonts w:ascii="Calibri" w:hAnsi="Calibri" w:cs="Calibri"/>
              </w:rPr>
            </w:pPr>
          </w:p>
          <w:p w14:paraId="3414C52A" w14:textId="6C359D91" w:rsidR="00003DFB" w:rsidRDefault="00003DFB" w:rsidP="006E5CAD">
            <w:pPr>
              <w:rPr>
                <w:ins w:id="379" w:author="Frederik Schelle Hornnes" w:date="2024-09-11T12:53:00Z"/>
                <w:rFonts w:ascii="Calibri" w:eastAsia="Times New Roman" w:hAnsi="Calibri" w:cs="Calibri"/>
                <w:color w:val="000000"/>
                <w:lang w:eastAsia="da-DK"/>
              </w:rPr>
            </w:pPr>
            <w:ins w:id="380" w:author="Frederik Schelle Hornnes" w:date="2024-09-11T12:53:00Z">
              <w:r>
                <w:rPr>
                  <w:rFonts w:ascii="Calibri" w:hAnsi="Calibri" w:cs="Calibri"/>
                </w:rPr>
                <w:t>Hvis transporten beregnes ud fra ovenstående værdier pr. kg materiale, tilføjes endvidere 0,02</w:t>
              </w:r>
              <w:r>
                <w:rPr>
                  <w:rFonts w:ascii="Calibri" w:eastAsia="Times New Roman" w:hAnsi="Calibri" w:cs="Calibri"/>
                  <w:color w:val="000000"/>
                  <w:lang w:eastAsia="da-DK"/>
                </w:rPr>
                <w:t xml:space="preserve"> kg </w:t>
              </w:r>
            </w:ins>
            <w:ins w:id="381" w:author="Frederik Schelle Hornnes" w:date="2024-09-13T11:06:00Z">
              <w:r w:rsidRPr="00C822D6">
                <w:t>CO</w:t>
              </w:r>
              <w:r w:rsidRPr="00CF6CBB">
                <w:rPr>
                  <w:vertAlign w:val="subscript"/>
                </w:rPr>
                <w:t>2</w:t>
              </w:r>
              <w:r w:rsidRPr="00C822D6">
                <w:t>-ækvivalenter pr. m</w:t>
              </w:r>
              <w:r w:rsidRPr="00CF6CBB">
                <w:rPr>
                  <w:vertAlign w:val="superscript"/>
                </w:rPr>
                <w:t>2</w:t>
              </w:r>
            </w:ins>
            <w:ins w:id="382" w:author="Frederik Schelle Hornnes" w:date="2024-09-11T12:53:00Z">
              <w:r>
                <w:rPr>
                  <w:rFonts w:ascii="Calibri" w:eastAsia="Times New Roman" w:hAnsi="Calibri" w:cs="Calibri"/>
                  <w:color w:val="000000"/>
                  <w:lang w:eastAsia="da-DK"/>
                </w:rPr>
                <w:t xml:space="preserve"> byggeri pr. år, af hensyn til transport af overskudsmaterialer, emballage og lignende.</w:t>
              </w:r>
            </w:ins>
          </w:p>
          <w:p w14:paraId="1BDC9F9F" w14:textId="77777777" w:rsidR="00003DFB" w:rsidRDefault="00003DFB" w:rsidP="006E5CAD">
            <w:pPr>
              <w:rPr>
                <w:ins w:id="383" w:author="Frederik Schelle Hornnes" w:date="2024-09-11T12:53:00Z"/>
                <w:rFonts w:ascii="Calibri" w:eastAsia="Times New Roman" w:hAnsi="Calibri" w:cs="Calibri"/>
                <w:color w:val="000000"/>
                <w:lang w:eastAsia="da-DK"/>
              </w:rPr>
            </w:pPr>
          </w:p>
          <w:p w14:paraId="79E4558C" w14:textId="181BE488" w:rsidR="00003DFB" w:rsidRDefault="00003DFB" w:rsidP="006E5CAD">
            <w:pPr>
              <w:rPr>
                <w:ins w:id="384" w:author="Frederik Schelle Hornnes" w:date="2024-09-11T12:53:00Z"/>
                <w:rFonts w:ascii="Calibri" w:hAnsi="Calibri" w:cs="Calibri"/>
              </w:rPr>
            </w:pPr>
            <w:ins w:id="385" w:author="Frederik Schelle Hornnes" w:date="2024-09-11T12:53:00Z">
              <w:r>
                <w:rPr>
                  <w:rFonts w:ascii="Calibri" w:hAnsi="Calibri" w:cs="Calibri"/>
                </w:rPr>
                <w:t>For installationer kan antal kg materiale opgøres på baggrund af standardværdierne for installationer i tabel 7 i stedet for faktiske mængder.</w:t>
              </w:r>
            </w:ins>
          </w:p>
          <w:p w14:paraId="47B2E44E" w14:textId="77777777" w:rsidR="00003DFB" w:rsidRDefault="00003DFB" w:rsidP="006E5CAD">
            <w:pPr>
              <w:rPr>
                <w:ins w:id="386" w:author="Frederik Schelle Hornnes" w:date="2024-09-11T12:53:00Z"/>
                <w:rFonts w:ascii="Calibri" w:hAnsi="Calibri" w:cs="Calibri"/>
              </w:rPr>
            </w:pPr>
          </w:p>
          <w:p w14:paraId="34ED5556" w14:textId="77777777" w:rsidR="00003DFB" w:rsidRPr="00EE0AF8" w:rsidRDefault="00003DFB" w:rsidP="006E5CAD">
            <w:pPr>
              <w:rPr>
                <w:ins w:id="387" w:author="Frederik Schelle Hornnes" w:date="2024-09-11T12:53:00Z"/>
                <w:rFonts w:ascii="Calibri" w:hAnsi="Calibri" w:cs="Calibri"/>
                <w:i/>
              </w:rPr>
            </w:pPr>
            <w:ins w:id="388" w:author="Frederik Schelle Hornnes" w:date="2024-09-11T12:53:00Z">
              <w:r w:rsidRPr="00EE0AF8">
                <w:rPr>
                  <w:rFonts w:ascii="Calibri" w:hAnsi="Calibri" w:cs="Calibri"/>
                  <w:i/>
                </w:rPr>
                <w:t>Særligt om terminalprocesser</w:t>
              </w:r>
            </w:ins>
          </w:p>
          <w:p w14:paraId="0FEF8549" w14:textId="35F26E5B" w:rsidR="00003DFB" w:rsidRPr="00D87FD2" w:rsidRDefault="00003DFB" w:rsidP="006E5CAD">
            <w:pPr>
              <w:rPr>
                <w:ins w:id="389" w:author="Frederik Schelle Hornnes" w:date="2024-09-11T12:53:00Z"/>
                <w:rFonts w:ascii="Calibri" w:hAnsi="Calibri" w:cs="Calibri"/>
              </w:rPr>
            </w:pPr>
            <w:ins w:id="390" w:author="Frederik Schelle Hornnes" w:date="2024-09-11T12:53:00Z">
              <w:r>
                <w:rPr>
                  <w:rFonts w:ascii="Calibri" w:hAnsi="Calibri" w:cs="Calibri"/>
                </w:rPr>
                <w:t>Alle terminalprocesser</w:t>
              </w:r>
              <w:r w:rsidRPr="005E0862">
                <w:rPr>
                  <w:iCs/>
                </w:rPr>
                <w:t xml:space="preserve"> i forbindelse med transport </w:t>
              </w:r>
              <w:r>
                <w:rPr>
                  <w:iCs/>
                </w:rPr>
                <w:t>(i modul A4)</w:t>
              </w:r>
              <w:r w:rsidRPr="00EC5618">
                <w:rPr>
                  <w:rFonts w:ascii="Calibri" w:hAnsi="Calibri" w:cs="Calibri"/>
                </w:rPr>
                <w:t xml:space="preserve"> opgøres</w:t>
              </w:r>
              <w:r>
                <w:rPr>
                  <w:rFonts w:ascii="Calibri" w:hAnsi="Calibri" w:cs="Calibri"/>
                </w:rPr>
                <w:t xml:space="preserve"> samlet set som 0,02</w:t>
              </w:r>
              <w:r>
                <w:rPr>
                  <w:rFonts w:ascii="Calibri" w:eastAsia="Times New Roman" w:hAnsi="Calibri" w:cs="Calibri"/>
                  <w:color w:val="000000"/>
                  <w:lang w:eastAsia="da-DK"/>
                </w:rPr>
                <w:t xml:space="preserve"> kg </w:t>
              </w:r>
            </w:ins>
            <w:ins w:id="391" w:author="Frederik Schelle Hornnes" w:date="2024-09-13T11:07:00Z">
              <w:r w:rsidRPr="00C822D6">
                <w:t>CO</w:t>
              </w:r>
              <w:r w:rsidRPr="00CF6CBB">
                <w:rPr>
                  <w:vertAlign w:val="subscript"/>
                </w:rPr>
                <w:t>2</w:t>
              </w:r>
              <w:r w:rsidRPr="00C822D6">
                <w:t>-ækvivalenter pr. m</w:t>
              </w:r>
              <w:r w:rsidRPr="00CF6CBB">
                <w:rPr>
                  <w:vertAlign w:val="superscript"/>
                </w:rPr>
                <w:t>2</w:t>
              </w:r>
            </w:ins>
            <w:ins w:id="392" w:author="Frederik Schelle Hornnes" w:date="2024-09-11T12:53:00Z">
              <w:r>
                <w:rPr>
                  <w:rFonts w:ascii="Calibri" w:eastAsia="Times New Roman" w:hAnsi="Calibri" w:cs="Calibri"/>
                  <w:color w:val="000000"/>
                  <w:lang w:eastAsia="da-DK"/>
                </w:rPr>
                <w:t xml:space="preserve"> byggeri pr. år. </w:t>
              </w:r>
            </w:ins>
          </w:p>
          <w:p w14:paraId="17172936" w14:textId="5BAF4DFF" w:rsidR="00003DFB" w:rsidRPr="00125185" w:rsidRDefault="00003DFB" w:rsidP="006E5CAD">
            <w:pPr>
              <w:rPr>
                <w:rFonts w:ascii="Calibri" w:hAnsi="Calibri" w:cs="Calibri"/>
              </w:rPr>
            </w:pPr>
          </w:p>
        </w:tc>
        <w:tc>
          <w:tcPr>
            <w:tcW w:w="4819" w:type="dxa"/>
          </w:tcPr>
          <w:p w14:paraId="0A4062D3" w14:textId="631BE3BC" w:rsidR="00003DFB" w:rsidRDefault="00003DFB" w:rsidP="006E5CAD">
            <w:r>
              <w:lastRenderedPageBreak/>
              <w:t>Der skal foretages beregning for modulerne A4 og A5, sådan at det fremgår hvad energiforbruget er for transport og for processer på byggepladsen.</w:t>
            </w:r>
          </w:p>
          <w:p w14:paraId="3FFC8E25" w14:textId="77777777" w:rsidR="00003DFB" w:rsidRDefault="00003DFB" w:rsidP="006E5CAD"/>
          <w:p w14:paraId="1F002AD5" w14:textId="48383095" w:rsidR="00003DFB" w:rsidRDefault="00003DFB" w:rsidP="006E5CAD">
            <w:r>
              <w:t>Beregning af transportens klimapåvirkning sker ved at opgøre transportmidlernes brændstofforbrug. Det kan være en beregning på baggrund af transportvejen, hvor det er forudsat, at transportmidlernes brændstofforbrug pr. km er kendt. Det kan også være ved måling af faktisk brændstofforbrug. Brændstofforbruget regnes om til klimapåvirkning ved hjælp af emissionsfaktorerne.</w:t>
            </w:r>
          </w:p>
          <w:p w14:paraId="7A29D243" w14:textId="77777777" w:rsidR="00003DFB" w:rsidRDefault="00003DFB" w:rsidP="006E5CAD"/>
          <w:p w14:paraId="02E3403A" w14:textId="6D5D819C" w:rsidR="00003DFB" w:rsidRDefault="00003DFB" w:rsidP="006E5CAD">
            <w:r>
              <w:t xml:space="preserve">Der kan i stedet benyttes nogle mere generiske data og standardværdier for det meste af transportprocessen. Der er således opstillet en </w:t>
            </w:r>
            <w:r>
              <w:lastRenderedPageBreak/>
              <w:t xml:space="preserve">tabel for generiske værdier for transport ud fra mængden af materiale. Materialet skal opgøres lige som i bygningsmodellen i tabel 6, sådan at de samme værdier kan anvendes som i den øvrige beregning. </w:t>
            </w:r>
            <w:r w:rsidRPr="008438B7">
              <w:t>Transport af de materialer, som ligger uden for bygningsmodellen i tabel 6, regnes ikke med her</w:t>
            </w:r>
            <w:r w:rsidR="0031130C">
              <w:t>,</w:t>
            </w:r>
            <w:r w:rsidRPr="008438B7">
              <w:t xml:space="preserve"> men er del af en standardværdi</w:t>
            </w:r>
            <w:r w:rsidR="0031130C">
              <w:t>,</w:t>
            </w:r>
            <w:r w:rsidRPr="008438B7">
              <w:t xml:space="preserve"> som beskrevet herunder. Her benyttes ordvalget ”kan udelades”</w:t>
            </w:r>
            <w:r>
              <w:t>, da bygningsejer af praktiske årsager</w:t>
            </w:r>
            <w:r w:rsidRPr="008438B7">
              <w:t xml:space="preserve"> kan vælge at lade det indgå i beregningen</w:t>
            </w:r>
            <w:r>
              <w:t xml:space="preserve"> alligevel</w:t>
            </w:r>
            <w:r w:rsidRPr="008438B7">
              <w:t>.</w:t>
            </w:r>
          </w:p>
          <w:p w14:paraId="03D366F4" w14:textId="77777777" w:rsidR="00003DFB" w:rsidRDefault="00003DFB" w:rsidP="006E5CAD"/>
          <w:p w14:paraId="465913EB" w14:textId="2640EADD" w:rsidR="00003DFB" w:rsidRDefault="00003DFB" w:rsidP="006E5CAD">
            <w:r>
              <w:t>Der skal tilføjes 0,02 kg CO</w:t>
            </w:r>
            <w:r w:rsidRPr="0074537A">
              <w:rPr>
                <w:vertAlign w:val="subscript"/>
              </w:rPr>
              <w:t>2</w:t>
            </w:r>
            <w:r>
              <w:t>e pr. m</w:t>
            </w:r>
            <w:r w:rsidRPr="00FE551F">
              <w:rPr>
                <w:vertAlign w:val="superscript"/>
              </w:rPr>
              <w:t>2</w:t>
            </w:r>
            <w:r>
              <w:t xml:space="preserve"> for at tage højde for</w:t>
            </w:r>
            <w:r w:rsidR="00C030B4">
              <w:t xml:space="preserve"> transport af</w:t>
            </w:r>
            <w:r>
              <w:t xml:space="preserve"> emballager, overskudsmaterialer og afskær samt forskallingstræ og lignende.</w:t>
            </w:r>
          </w:p>
          <w:p w14:paraId="1C6C650B" w14:textId="37421D82" w:rsidR="00003DFB" w:rsidRDefault="00003DFB" w:rsidP="006E5CAD">
            <w:pPr>
              <w:rPr>
                <w:noProof/>
                <w:lang w:eastAsia="da-DK"/>
              </w:rPr>
            </w:pPr>
            <w:r>
              <w:rPr>
                <w:noProof/>
                <w:lang w:eastAsia="da-DK"/>
              </w:rPr>
              <w:t>De materialer, som ikke indgår i bygningsmodellen, men som alligevel transporteres (fx det der indgår i byggeriet</w:t>
            </w:r>
            <w:r w:rsidR="0031130C">
              <w:rPr>
                <w:noProof/>
                <w:lang w:eastAsia="da-DK"/>
              </w:rPr>
              <w:t>,</w:t>
            </w:r>
            <w:r>
              <w:rPr>
                <w:noProof/>
                <w:lang w:eastAsia="da-DK"/>
              </w:rPr>
              <w:t xml:space="preserve"> men ikke er med i tabel 6, afskær på pladsen, materialespild som følge af uheld, materialer som kommer i overskud, og emballage til de materialer som indgår), de skal også medregnes i transporten. For at forenkle indføres en standardværdi.</w:t>
            </w:r>
          </w:p>
          <w:p w14:paraId="4BAE6388" w14:textId="4E4DD29F" w:rsidR="00003DFB" w:rsidRDefault="00003DFB" w:rsidP="006E5CAD"/>
          <w:p w14:paraId="1A9604B7" w14:textId="0E93B6EE" w:rsidR="00003DFB" w:rsidRDefault="00003DFB" w:rsidP="006E5CAD">
            <w:r>
              <w:t>Derudover indføres en standardværdi for installationer, ved at det antal kg materiale, som fremkommer ved brug af standardværdierne i tabel 7, også kan anvendes som mængde når tabel 10 benyttes.</w:t>
            </w:r>
          </w:p>
          <w:p w14:paraId="0D6909A8" w14:textId="77777777" w:rsidR="00003DFB" w:rsidRDefault="00003DFB" w:rsidP="006E5CAD"/>
          <w:p w14:paraId="507EA4E1" w14:textId="7E72C3FD" w:rsidR="00003DFB" w:rsidRDefault="00003DFB" w:rsidP="006E5CAD">
            <w:r>
              <w:t>Der er derudover opstillet en standardværdi for forskellige oplagrings- og terminalprocesser undervejs. Denne standardværdi er ikke valgfri</w:t>
            </w:r>
            <w:r w:rsidR="0031130C">
              <w:t>,</w:t>
            </w:r>
            <w:r>
              <w:t xml:space="preserve"> men skal altid tilføjes og har ikke sammenhæng med mængden af materiale.</w:t>
            </w:r>
          </w:p>
          <w:p w14:paraId="6E94AD78" w14:textId="731E71AD" w:rsidR="00003DFB" w:rsidRDefault="00003DFB" w:rsidP="006E5CAD"/>
        </w:tc>
        <w:tc>
          <w:tcPr>
            <w:tcW w:w="4915" w:type="dxa"/>
          </w:tcPr>
          <w:p w14:paraId="58CFD5EB" w14:textId="02689023" w:rsidR="00003DFB" w:rsidRDefault="00003DFB" w:rsidP="006E5CAD">
            <w:pPr>
              <w:pStyle w:val="Kommentartekst"/>
            </w:pPr>
          </w:p>
        </w:tc>
      </w:tr>
      <w:tr w:rsidR="00003DFB" w14:paraId="41236F7E" w14:textId="77777777" w:rsidTr="006E5CAD">
        <w:tc>
          <w:tcPr>
            <w:tcW w:w="6091" w:type="dxa"/>
            <w:gridSpan w:val="3"/>
          </w:tcPr>
          <w:p w14:paraId="2EBA3242" w14:textId="4D17FEA8" w:rsidR="00003DFB" w:rsidRPr="00EE0AF8" w:rsidRDefault="00003DFB" w:rsidP="006E5CAD">
            <w:pPr>
              <w:rPr>
                <w:ins w:id="393" w:author="Frederik Schelle Hornnes" w:date="2024-09-11T12:53:00Z"/>
                <w:rFonts w:ascii="Calibri" w:hAnsi="Calibri" w:cs="Calibri"/>
                <w:i/>
              </w:rPr>
            </w:pPr>
            <w:ins w:id="394" w:author="Frederik Schelle Hornnes" w:date="2024-09-11T12:53:00Z">
              <w:r w:rsidRPr="00EE0AF8">
                <w:rPr>
                  <w:rFonts w:ascii="Calibri" w:hAnsi="Calibri" w:cs="Calibri"/>
                  <w:i/>
                </w:rPr>
                <w:t>Særligt om transport af materiel</w:t>
              </w:r>
              <w:r>
                <w:rPr>
                  <w:rFonts w:ascii="Calibri" w:hAnsi="Calibri" w:cs="Calibri"/>
                  <w:i/>
                </w:rPr>
                <w:t xml:space="preserve"> samt transport af affald</w:t>
              </w:r>
            </w:ins>
          </w:p>
          <w:p w14:paraId="1B7672E1" w14:textId="3826EC50" w:rsidR="00003DFB" w:rsidRDefault="00003DFB" w:rsidP="006E5CAD">
            <w:pPr>
              <w:spacing w:after="100" w:afterAutospacing="1"/>
            </w:pPr>
            <w:ins w:id="395" w:author="Frederik Schelle Hornnes" w:date="2024-09-11T12:53:00Z">
              <w:r>
                <w:rPr>
                  <w:rFonts w:ascii="Calibri" w:hAnsi="Calibri" w:cs="Calibri"/>
                </w:rPr>
                <w:t xml:space="preserve">For følgende delprocesser kan transport - i stedet for beregning af forbruget ifølge principperne ovenfor - </w:t>
              </w:r>
              <w:r>
                <w:rPr>
                  <w:rFonts w:ascii="Calibri" w:eastAsia="Times New Roman" w:hAnsi="Calibri" w:cs="Calibri"/>
                  <w:color w:val="000000"/>
                  <w:lang w:eastAsia="da-DK"/>
                </w:rPr>
                <w:t xml:space="preserve">fastsættes til </w:t>
              </w:r>
              <w:r>
                <w:rPr>
                  <w:rFonts w:ascii="Calibri" w:hAnsi="Calibri" w:cs="Calibri"/>
                </w:rPr>
                <w:t>følgende værdier:</w:t>
              </w:r>
            </w:ins>
          </w:p>
        </w:tc>
        <w:tc>
          <w:tcPr>
            <w:tcW w:w="4819" w:type="dxa"/>
            <w:vMerge w:val="restart"/>
          </w:tcPr>
          <w:p w14:paraId="2A410F29" w14:textId="77777777" w:rsidR="00003DFB" w:rsidRDefault="00003DFB" w:rsidP="006E5CAD">
            <w:pPr>
              <w:rPr>
                <w:noProof/>
                <w:lang w:eastAsia="da-DK"/>
              </w:rPr>
            </w:pPr>
          </w:p>
          <w:p w14:paraId="01D51338" w14:textId="76556085" w:rsidR="00003DFB" w:rsidRDefault="00003DFB" w:rsidP="006E5CAD">
            <w:pPr>
              <w:rPr>
                <w:noProof/>
                <w:lang w:eastAsia="da-DK"/>
              </w:rPr>
            </w:pPr>
            <w:r>
              <w:rPr>
                <w:noProof/>
                <w:lang w:eastAsia="da-DK"/>
              </w:rPr>
              <w:t>Materiel forudsætter også transport (fx en kran der skal transporteres), og for at forenkle indføres en standardværdi for dette.</w:t>
            </w:r>
          </w:p>
          <w:p w14:paraId="01BA7723" w14:textId="77777777" w:rsidR="00003DFB" w:rsidRDefault="00003DFB" w:rsidP="006E5CAD">
            <w:pPr>
              <w:rPr>
                <w:noProof/>
                <w:lang w:eastAsia="da-DK"/>
              </w:rPr>
            </w:pPr>
          </w:p>
          <w:p w14:paraId="5679527D" w14:textId="3017EA66" w:rsidR="00003DFB" w:rsidRDefault="00003DFB" w:rsidP="006E5CAD">
            <w:pPr>
              <w:rPr>
                <w:noProof/>
                <w:lang w:eastAsia="da-DK"/>
              </w:rPr>
            </w:pPr>
            <w:r>
              <w:rPr>
                <w:noProof/>
                <w:lang w:eastAsia="da-DK"/>
              </w:rPr>
              <w:t>Og endelig indføres standardværdier for bortkørsel af affald (hvor det bemærkes at behandlingen af affaldet ikke indgår i standardværdien men derimod i tabel 11).</w:t>
            </w:r>
          </w:p>
          <w:p w14:paraId="4CA0D317" w14:textId="5656520E" w:rsidR="00003DFB" w:rsidRDefault="00003DFB" w:rsidP="006E5CAD">
            <w:pPr>
              <w:rPr>
                <w:noProof/>
                <w:lang w:eastAsia="da-DK"/>
              </w:rPr>
            </w:pPr>
          </w:p>
          <w:p w14:paraId="4896D08E" w14:textId="208829B1" w:rsidR="00003DFB" w:rsidRDefault="00003DFB" w:rsidP="006E5CAD">
            <w:pPr>
              <w:rPr>
                <w:noProof/>
                <w:lang w:eastAsia="da-DK"/>
              </w:rPr>
            </w:pPr>
            <w:r>
              <w:rPr>
                <w:noProof/>
                <w:lang w:eastAsia="da-DK"/>
              </w:rPr>
              <w:t>Bortkørsel af jord, som ikke er affald, medregnes ikke, da det ikke indgår i standarden.</w:t>
            </w:r>
          </w:p>
          <w:p w14:paraId="22B42E97" w14:textId="756C0EAD" w:rsidR="00003DFB" w:rsidRDefault="00003DFB" w:rsidP="006E5CAD">
            <w:pPr>
              <w:rPr>
                <w:noProof/>
                <w:lang w:eastAsia="da-DK"/>
              </w:rPr>
            </w:pPr>
          </w:p>
          <w:p w14:paraId="4D7BE90D" w14:textId="23381590" w:rsidR="00003DFB" w:rsidRDefault="00003DFB" w:rsidP="006E5CAD">
            <w:pPr>
              <w:rPr>
                <w:noProof/>
                <w:lang w:eastAsia="da-DK"/>
              </w:rPr>
            </w:pPr>
            <w:r>
              <w:rPr>
                <w:noProof/>
                <w:lang w:eastAsia="da-DK"/>
              </w:rPr>
              <w:t>Bortkørsel af andet affald medregnes heller ikke.</w:t>
            </w:r>
          </w:p>
          <w:p w14:paraId="32E8BC2B" w14:textId="77777777" w:rsidR="00003DFB" w:rsidRDefault="00003DFB" w:rsidP="006E5CAD">
            <w:pPr>
              <w:rPr>
                <w:noProof/>
                <w:lang w:eastAsia="da-DK"/>
              </w:rPr>
            </w:pPr>
          </w:p>
          <w:p w14:paraId="306B3EC8" w14:textId="77777777" w:rsidR="00003DFB" w:rsidRDefault="00003DFB" w:rsidP="006E5CAD">
            <w:pPr>
              <w:rPr>
                <w:noProof/>
                <w:lang w:eastAsia="da-DK"/>
              </w:rPr>
            </w:pPr>
          </w:p>
          <w:p w14:paraId="2A21D01F" w14:textId="50CF0121" w:rsidR="00003DFB" w:rsidRDefault="00003DFB" w:rsidP="006E5CAD">
            <w:pPr>
              <w:rPr>
                <w:noProof/>
                <w:lang w:eastAsia="da-DK"/>
              </w:rPr>
            </w:pPr>
          </w:p>
        </w:tc>
        <w:tc>
          <w:tcPr>
            <w:tcW w:w="4915" w:type="dxa"/>
          </w:tcPr>
          <w:p w14:paraId="6E39F972" w14:textId="77777777" w:rsidR="00003DFB" w:rsidRDefault="00003DFB" w:rsidP="006E5CAD"/>
        </w:tc>
      </w:tr>
      <w:tr w:rsidR="00003DFB" w14:paraId="0FF7F063" w14:textId="77777777" w:rsidTr="006E5CAD">
        <w:tc>
          <w:tcPr>
            <w:tcW w:w="988" w:type="dxa"/>
          </w:tcPr>
          <w:p w14:paraId="5795A75D" w14:textId="56374CB7" w:rsidR="00003DFB" w:rsidRDefault="00003DFB" w:rsidP="006E5CAD">
            <w:pPr>
              <w:spacing w:after="100" w:afterAutospacing="1"/>
            </w:pPr>
            <w:ins w:id="396" w:author="Frederik Schelle Hornnes" w:date="2024-09-11T12:54:00Z">
              <w:r>
                <w:t xml:space="preserve"> Modul</w:t>
              </w:r>
            </w:ins>
          </w:p>
        </w:tc>
        <w:tc>
          <w:tcPr>
            <w:tcW w:w="3356" w:type="dxa"/>
          </w:tcPr>
          <w:p w14:paraId="23428AF4" w14:textId="4FE1D00D" w:rsidR="00003DFB" w:rsidRDefault="00003DFB" w:rsidP="006E5CAD">
            <w:pPr>
              <w:spacing w:after="100" w:afterAutospacing="1"/>
            </w:pPr>
            <w:ins w:id="397" w:author="Frederik Schelle Hornnes" w:date="2024-09-11T12:54:00Z">
              <w:r>
                <w:t>Delproces</w:t>
              </w:r>
            </w:ins>
          </w:p>
        </w:tc>
        <w:tc>
          <w:tcPr>
            <w:tcW w:w="1747" w:type="dxa"/>
          </w:tcPr>
          <w:p w14:paraId="63254AE3" w14:textId="53DD88DB" w:rsidR="00003DFB" w:rsidRDefault="00003DFB" w:rsidP="006E5CAD">
            <w:pPr>
              <w:spacing w:after="100" w:afterAutospacing="1"/>
            </w:pPr>
            <w:ins w:id="398" w:author="Frederik Schelle Hornnes" w:date="2024-09-11T12:54:00Z">
              <w:r>
                <w:rPr>
                  <w:rFonts w:ascii="Calibri" w:eastAsia="Times New Roman" w:hAnsi="Calibri" w:cs="Calibri"/>
                  <w:color w:val="000000"/>
                  <w:lang w:eastAsia="da-DK"/>
                </w:rPr>
                <w:t>GWP pr. kvadratmeter byggeri [kg</w:t>
              </w:r>
            </w:ins>
            <w:ins w:id="399" w:author="Frederik Schelle Hornnes" w:date="2024-09-13T09:59:00Z">
              <w:r>
                <w:rPr>
                  <w:rFonts w:ascii="Calibri" w:eastAsia="Times New Roman" w:hAnsi="Calibri" w:cs="Calibri"/>
                  <w:color w:val="000000"/>
                  <w:lang w:eastAsia="da-DK"/>
                </w:rPr>
                <w:t xml:space="preserve"> </w:t>
              </w:r>
            </w:ins>
            <w:ins w:id="400" w:author="Frederik Schelle Hornnes" w:date="2024-09-11T12:54:00Z">
              <w:r>
                <w:rPr>
                  <w:rFonts w:ascii="Calibri" w:eastAsia="Times New Roman" w:hAnsi="Calibri" w:cs="Calibri"/>
                  <w:color w:val="000000"/>
                  <w:lang w:eastAsia="da-DK"/>
                </w:rPr>
                <w:t>CO</w:t>
              </w:r>
              <w:r w:rsidRPr="0074537A">
                <w:rPr>
                  <w:rFonts w:ascii="Calibri" w:eastAsia="Times New Roman" w:hAnsi="Calibri" w:cs="Calibri"/>
                  <w:color w:val="000000"/>
                  <w:vertAlign w:val="subscript"/>
                  <w:lang w:eastAsia="da-DK"/>
                </w:rPr>
                <w:t>2</w:t>
              </w:r>
              <w:r>
                <w:rPr>
                  <w:rFonts w:ascii="Calibri" w:eastAsia="Times New Roman" w:hAnsi="Calibri" w:cs="Calibri"/>
                  <w:color w:val="000000"/>
                  <w:lang w:eastAsia="da-DK"/>
                </w:rPr>
                <w:t>e/m</w:t>
              </w:r>
              <w:r w:rsidRPr="0074537A">
                <w:rPr>
                  <w:rFonts w:ascii="Calibri" w:eastAsia="Times New Roman" w:hAnsi="Calibri" w:cs="Calibri"/>
                  <w:color w:val="000000"/>
                  <w:vertAlign w:val="superscript"/>
                  <w:lang w:eastAsia="da-DK"/>
                </w:rPr>
                <w:t>2</w:t>
              </w:r>
              <w:r>
                <w:rPr>
                  <w:rFonts w:ascii="Calibri" w:eastAsia="Times New Roman" w:hAnsi="Calibri" w:cs="Calibri"/>
                  <w:color w:val="000000"/>
                  <w:lang w:eastAsia="da-DK"/>
                </w:rPr>
                <w:t>/</w:t>
              </w:r>
              <w:r w:rsidRPr="000C4EB2">
                <w:rPr>
                  <w:rFonts w:ascii="Calibri" w:eastAsia="Times New Roman" w:hAnsi="Calibri" w:cs="Calibri"/>
                  <w:color w:val="000000"/>
                  <w:lang w:eastAsia="da-DK"/>
                </w:rPr>
                <w:t>år]</w:t>
              </w:r>
            </w:ins>
          </w:p>
        </w:tc>
        <w:tc>
          <w:tcPr>
            <w:tcW w:w="4819" w:type="dxa"/>
            <w:vMerge/>
          </w:tcPr>
          <w:p w14:paraId="28B6C6F9" w14:textId="77777777" w:rsidR="00003DFB" w:rsidRDefault="00003DFB" w:rsidP="006E5CAD">
            <w:pPr>
              <w:rPr>
                <w:noProof/>
                <w:lang w:eastAsia="da-DK"/>
              </w:rPr>
            </w:pPr>
          </w:p>
        </w:tc>
        <w:tc>
          <w:tcPr>
            <w:tcW w:w="4915" w:type="dxa"/>
          </w:tcPr>
          <w:p w14:paraId="06FC1680" w14:textId="77777777" w:rsidR="00003DFB" w:rsidRDefault="00003DFB" w:rsidP="006E5CAD"/>
        </w:tc>
      </w:tr>
      <w:tr w:rsidR="00003DFB" w14:paraId="7A9DD2F4" w14:textId="77777777" w:rsidTr="006E5CAD">
        <w:tc>
          <w:tcPr>
            <w:tcW w:w="988" w:type="dxa"/>
          </w:tcPr>
          <w:p w14:paraId="5EBA5EA8" w14:textId="709EB85C" w:rsidR="00003DFB" w:rsidRDefault="00003DFB" w:rsidP="006E5CAD">
            <w:pPr>
              <w:spacing w:after="100" w:afterAutospacing="1"/>
            </w:pPr>
            <w:ins w:id="401" w:author="Frederik Schelle Hornnes" w:date="2024-09-11T12:54:00Z">
              <w:r>
                <w:t>A4</w:t>
              </w:r>
            </w:ins>
          </w:p>
        </w:tc>
        <w:tc>
          <w:tcPr>
            <w:tcW w:w="3356" w:type="dxa"/>
          </w:tcPr>
          <w:p w14:paraId="2ECE363D" w14:textId="104E4E28" w:rsidR="00003DFB" w:rsidRDefault="00003DFB" w:rsidP="006E5CAD">
            <w:pPr>
              <w:spacing w:after="100" w:afterAutospacing="1"/>
            </w:pPr>
            <w:ins w:id="402" w:author="Frederik Schelle Hornnes" w:date="2024-09-11T12:54:00Z">
              <w:r>
                <w:rPr>
                  <w:rFonts w:ascii="Calibri" w:hAnsi="Calibri" w:cs="Calibri"/>
                </w:rPr>
                <w:t>T</w:t>
              </w:r>
              <w:r w:rsidRPr="005E0862">
                <w:rPr>
                  <w:rFonts w:ascii="Calibri" w:hAnsi="Calibri" w:cs="Calibri"/>
                </w:rPr>
                <w:t xml:space="preserve">ransport af materiel </w:t>
              </w:r>
              <w:r>
                <w:rPr>
                  <w:rFonts w:ascii="Calibri" w:hAnsi="Calibri" w:cs="Calibri"/>
                </w:rPr>
                <w:t>til og fra byggepladsen</w:t>
              </w:r>
              <w:r>
                <w:rPr>
                  <w:iCs/>
                </w:rPr>
                <w:t>.</w:t>
              </w:r>
            </w:ins>
          </w:p>
        </w:tc>
        <w:tc>
          <w:tcPr>
            <w:tcW w:w="1747" w:type="dxa"/>
          </w:tcPr>
          <w:p w14:paraId="38038885" w14:textId="5C7E5511" w:rsidR="00003DFB" w:rsidRDefault="00003DFB" w:rsidP="006E5CAD">
            <w:pPr>
              <w:spacing w:after="100" w:afterAutospacing="1"/>
            </w:pPr>
            <w:ins w:id="403" w:author="Frederik Schelle Hornnes" w:date="2024-09-11T12:54:00Z">
              <w:r>
                <w:t>0,02</w:t>
              </w:r>
            </w:ins>
          </w:p>
        </w:tc>
        <w:tc>
          <w:tcPr>
            <w:tcW w:w="4819" w:type="dxa"/>
            <w:vMerge/>
          </w:tcPr>
          <w:p w14:paraId="7A991F4B" w14:textId="77777777" w:rsidR="00003DFB" w:rsidRDefault="00003DFB" w:rsidP="006E5CAD">
            <w:pPr>
              <w:rPr>
                <w:noProof/>
                <w:lang w:eastAsia="da-DK"/>
              </w:rPr>
            </w:pPr>
          </w:p>
        </w:tc>
        <w:tc>
          <w:tcPr>
            <w:tcW w:w="4915" w:type="dxa"/>
          </w:tcPr>
          <w:p w14:paraId="5F527D4D" w14:textId="77777777" w:rsidR="00003DFB" w:rsidRDefault="00003DFB" w:rsidP="006E5CAD"/>
        </w:tc>
      </w:tr>
      <w:tr w:rsidR="00003DFB" w14:paraId="3BB60FD9" w14:textId="77777777" w:rsidTr="006E5CAD">
        <w:tc>
          <w:tcPr>
            <w:tcW w:w="988" w:type="dxa"/>
          </w:tcPr>
          <w:p w14:paraId="2B51EFB4" w14:textId="0EF0FBA6" w:rsidR="00003DFB" w:rsidRDefault="00003DFB" w:rsidP="006E5CAD">
            <w:pPr>
              <w:spacing w:after="100" w:afterAutospacing="1"/>
            </w:pPr>
            <w:ins w:id="404" w:author="Frederik Schelle Hornnes" w:date="2024-09-11T12:55:00Z">
              <w:r>
                <w:t>A5</w:t>
              </w:r>
            </w:ins>
          </w:p>
        </w:tc>
        <w:tc>
          <w:tcPr>
            <w:tcW w:w="3356" w:type="dxa"/>
          </w:tcPr>
          <w:p w14:paraId="0165A6C3" w14:textId="40C80F5B" w:rsidR="00003DFB" w:rsidRDefault="00003DFB" w:rsidP="006E5CAD">
            <w:pPr>
              <w:spacing w:after="100" w:afterAutospacing="1"/>
            </w:pPr>
            <w:ins w:id="405" w:author="Frederik Schelle Hornnes" w:date="2024-09-11T12:55:00Z">
              <w:r w:rsidRPr="000C4EB2">
                <w:rPr>
                  <w:rFonts w:ascii="Calibri" w:eastAsia="Times New Roman" w:hAnsi="Calibri" w:cs="Calibri"/>
                  <w:color w:val="000000"/>
                  <w:lang w:eastAsia="da-DK"/>
                </w:rPr>
                <w:t>Bortkørsel af jord</w:t>
              </w:r>
              <w:r>
                <w:rPr>
                  <w:rFonts w:ascii="Calibri" w:eastAsia="Times New Roman" w:hAnsi="Calibri" w:cs="Calibri"/>
                  <w:color w:val="000000"/>
                  <w:lang w:eastAsia="da-DK"/>
                </w:rPr>
                <w:t>, som er affald</w:t>
              </w:r>
            </w:ins>
          </w:p>
        </w:tc>
        <w:tc>
          <w:tcPr>
            <w:tcW w:w="1747" w:type="dxa"/>
          </w:tcPr>
          <w:p w14:paraId="33BB2D34" w14:textId="122B99A2" w:rsidR="00003DFB" w:rsidRDefault="00003DFB" w:rsidP="006E5CAD">
            <w:pPr>
              <w:spacing w:after="100" w:afterAutospacing="1"/>
            </w:pPr>
            <w:ins w:id="406" w:author="Frederik Schelle Hornnes" w:date="2024-09-11T12:55:00Z">
              <w:r>
                <w:t>0,06</w:t>
              </w:r>
            </w:ins>
          </w:p>
        </w:tc>
        <w:tc>
          <w:tcPr>
            <w:tcW w:w="4819" w:type="dxa"/>
            <w:vMerge/>
          </w:tcPr>
          <w:p w14:paraId="2EC1FDBB" w14:textId="77777777" w:rsidR="00003DFB" w:rsidRDefault="00003DFB" w:rsidP="006E5CAD">
            <w:pPr>
              <w:rPr>
                <w:noProof/>
                <w:lang w:eastAsia="da-DK"/>
              </w:rPr>
            </w:pPr>
          </w:p>
        </w:tc>
        <w:tc>
          <w:tcPr>
            <w:tcW w:w="4915" w:type="dxa"/>
          </w:tcPr>
          <w:p w14:paraId="632FCC1B" w14:textId="77777777" w:rsidR="00003DFB" w:rsidRDefault="00003DFB" w:rsidP="006E5CAD"/>
        </w:tc>
      </w:tr>
      <w:tr w:rsidR="00003DFB" w14:paraId="7A796E27" w14:textId="77777777" w:rsidTr="006E5CAD">
        <w:tc>
          <w:tcPr>
            <w:tcW w:w="988" w:type="dxa"/>
          </w:tcPr>
          <w:p w14:paraId="7DB16AC4" w14:textId="21869CFF" w:rsidR="00003DFB" w:rsidRDefault="00003DFB" w:rsidP="006E5CAD">
            <w:pPr>
              <w:spacing w:after="100" w:afterAutospacing="1"/>
            </w:pPr>
            <w:ins w:id="407" w:author="Frederik Schelle Hornnes" w:date="2024-09-11T12:55:00Z">
              <w:r>
                <w:t>A5</w:t>
              </w:r>
            </w:ins>
          </w:p>
        </w:tc>
        <w:tc>
          <w:tcPr>
            <w:tcW w:w="3356" w:type="dxa"/>
          </w:tcPr>
          <w:p w14:paraId="1A59EBAC" w14:textId="75537FF0" w:rsidR="00003DFB" w:rsidRDefault="00003DFB" w:rsidP="006E5CAD">
            <w:pPr>
              <w:spacing w:after="100" w:afterAutospacing="1"/>
            </w:pPr>
            <w:ins w:id="408" w:author="Frederik Schelle Hornnes" w:date="2024-09-11T12:55:00Z">
              <w:r>
                <w:rPr>
                  <w:iCs/>
                </w:rPr>
                <w:t>Bortkørsel af byggeaffald, herunder afskær og andre materialer som bliver til affald under byggeprocessen</w:t>
              </w:r>
              <w:r w:rsidRPr="0097067D">
                <w:rPr>
                  <w:iCs/>
                </w:rPr>
                <w:t>.</w:t>
              </w:r>
            </w:ins>
          </w:p>
        </w:tc>
        <w:tc>
          <w:tcPr>
            <w:tcW w:w="1747" w:type="dxa"/>
          </w:tcPr>
          <w:p w14:paraId="06B2F2BD" w14:textId="622F72F4" w:rsidR="00003DFB" w:rsidRDefault="00003DFB" w:rsidP="006E5CAD">
            <w:pPr>
              <w:spacing w:after="100" w:afterAutospacing="1"/>
            </w:pPr>
            <w:ins w:id="409" w:author="Frederik Schelle Hornnes" w:date="2024-09-11T12:55:00Z">
              <w:r>
                <w:t>0,06</w:t>
              </w:r>
            </w:ins>
          </w:p>
        </w:tc>
        <w:tc>
          <w:tcPr>
            <w:tcW w:w="4819" w:type="dxa"/>
            <w:vMerge/>
          </w:tcPr>
          <w:p w14:paraId="1A16FA8E" w14:textId="77777777" w:rsidR="00003DFB" w:rsidRDefault="00003DFB" w:rsidP="006E5CAD">
            <w:pPr>
              <w:rPr>
                <w:noProof/>
                <w:lang w:eastAsia="da-DK"/>
              </w:rPr>
            </w:pPr>
          </w:p>
        </w:tc>
        <w:tc>
          <w:tcPr>
            <w:tcW w:w="4915" w:type="dxa"/>
          </w:tcPr>
          <w:p w14:paraId="7E96CE68" w14:textId="77777777" w:rsidR="00003DFB" w:rsidRDefault="00003DFB" w:rsidP="006E5CAD"/>
        </w:tc>
      </w:tr>
      <w:tr w:rsidR="00003DFB" w14:paraId="61B6A2AC" w14:textId="77777777" w:rsidTr="006E5CAD">
        <w:tc>
          <w:tcPr>
            <w:tcW w:w="6091" w:type="dxa"/>
            <w:gridSpan w:val="3"/>
          </w:tcPr>
          <w:p w14:paraId="7A708B6D" w14:textId="77777777" w:rsidR="00003DFB" w:rsidRDefault="00003DFB" w:rsidP="006E5CAD">
            <w:pPr>
              <w:spacing w:after="100" w:afterAutospacing="1"/>
            </w:pPr>
          </w:p>
          <w:p w14:paraId="6B3986BD" w14:textId="3296E6F1" w:rsidR="00003DFB" w:rsidRDefault="00003DFB" w:rsidP="006E5CAD">
            <w:pPr>
              <w:spacing w:after="100" w:afterAutospacing="1"/>
            </w:pPr>
            <w:ins w:id="410" w:author="Frederik Schelle Hornnes" w:date="2024-09-11T12:55:00Z">
              <w:r>
                <w:t>Når der i ovenstående refereres til et antal kvadratmeter byggeri, benyttes samme areal som ifølge §</w:t>
              </w:r>
            </w:ins>
            <w:ins w:id="411" w:author="Frederik Schelle Hornnes" w:date="2024-09-13T10:00:00Z">
              <w:r>
                <w:t xml:space="preserve"> </w:t>
              </w:r>
            </w:ins>
            <w:ins w:id="412" w:author="Frederik Schelle Hornnes" w:date="2024-09-11T12:55:00Z">
              <w:r>
                <w:t xml:space="preserve">297, stk. </w:t>
              </w:r>
            </w:ins>
            <w:ins w:id="413" w:author="Frederik Schelle Hornnes" w:date="2024-09-13T10:01:00Z">
              <w:r>
                <w:t>5</w:t>
              </w:r>
            </w:ins>
            <w:ins w:id="414" w:author="Frederik Schelle Hornnes" w:date="2024-09-11T12:55:00Z">
              <w:r>
                <w:t>.</w:t>
              </w:r>
            </w:ins>
          </w:p>
        </w:tc>
        <w:tc>
          <w:tcPr>
            <w:tcW w:w="4819" w:type="dxa"/>
            <w:vMerge/>
          </w:tcPr>
          <w:p w14:paraId="18F30403" w14:textId="77777777" w:rsidR="00003DFB" w:rsidRDefault="00003DFB" w:rsidP="006E5CAD">
            <w:pPr>
              <w:rPr>
                <w:noProof/>
                <w:lang w:eastAsia="da-DK"/>
              </w:rPr>
            </w:pPr>
          </w:p>
        </w:tc>
        <w:tc>
          <w:tcPr>
            <w:tcW w:w="4915" w:type="dxa"/>
          </w:tcPr>
          <w:p w14:paraId="3DEDAA9A" w14:textId="77777777" w:rsidR="00003DFB" w:rsidRDefault="00003DFB" w:rsidP="006E5CAD"/>
        </w:tc>
      </w:tr>
      <w:tr w:rsidR="00003DFB" w14:paraId="60FC3687" w14:textId="77777777" w:rsidTr="006E5CAD">
        <w:tc>
          <w:tcPr>
            <w:tcW w:w="6091" w:type="dxa"/>
            <w:gridSpan w:val="3"/>
          </w:tcPr>
          <w:p w14:paraId="3E970384" w14:textId="28638F7F" w:rsidR="00003DFB" w:rsidRPr="0098219C" w:rsidRDefault="00003DFB" w:rsidP="006E5CAD">
            <w:pPr>
              <w:spacing w:after="100" w:afterAutospacing="1"/>
            </w:pPr>
          </w:p>
        </w:tc>
        <w:tc>
          <w:tcPr>
            <w:tcW w:w="4819" w:type="dxa"/>
          </w:tcPr>
          <w:p w14:paraId="426EA35D" w14:textId="21FDBA9C" w:rsidR="00003DFB" w:rsidRDefault="00003DFB" w:rsidP="006E5CAD"/>
        </w:tc>
        <w:tc>
          <w:tcPr>
            <w:tcW w:w="4915" w:type="dxa"/>
          </w:tcPr>
          <w:p w14:paraId="297DFA68" w14:textId="77777777" w:rsidR="00003DFB" w:rsidRDefault="00003DFB" w:rsidP="006E5CAD"/>
        </w:tc>
      </w:tr>
      <w:tr w:rsidR="00003DFB" w14:paraId="63CD11C1" w14:textId="77777777" w:rsidTr="006E5CAD">
        <w:tc>
          <w:tcPr>
            <w:tcW w:w="15825" w:type="dxa"/>
            <w:gridSpan w:val="5"/>
          </w:tcPr>
          <w:p w14:paraId="02E344A5" w14:textId="03CDBAD8" w:rsidR="00003DFB" w:rsidRDefault="00003DFB" w:rsidP="006E5CAD">
            <w:pPr>
              <w:jc w:val="center"/>
            </w:pPr>
            <w:r w:rsidRPr="008022CE">
              <w:rPr>
                <w:sz w:val="36"/>
              </w:rPr>
              <w:t xml:space="preserve">Bilag </w:t>
            </w:r>
            <w:r>
              <w:rPr>
                <w:sz w:val="36"/>
              </w:rPr>
              <w:t>6</w:t>
            </w:r>
          </w:p>
        </w:tc>
      </w:tr>
      <w:tr w:rsidR="00003DFB" w14:paraId="738AEC87" w14:textId="77777777" w:rsidTr="006E5CAD">
        <w:tc>
          <w:tcPr>
            <w:tcW w:w="6091" w:type="dxa"/>
            <w:gridSpan w:val="3"/>
          </w:tcPr>
          <w:p w14:paraId="659F09B0" w14:textId="0153CFB4" w:rsidR="00003DFB" w:rsidRDefault="00003DFB" w:rsidP="006E5CAD">
            <w:pPr>
              <w:spacing w:after="100" w:afterAutospacing="1"/>
              <w:rPr>
                <w:ins w:id="415" w:author="Frederik Schelle Hornnes" w:date="2024-09-11T12:56:00Z"/>
              </w:rPr>
            </w:pPr>
            <w:ins w:id="416" w:author="Frederik Schelle Hornnes" w:date="2024-09-11T12:56:00Z">
              <w:r>
                <w:t>Tabel 11</w:t>
              </w:r>
            </w:ins>
            <w:ins w:id="417" w:author="Johan Vestergaard Paulsen" w:date="2024-09-12T15:37:00Z">
              <w:r>
                <w:t xml:space="preserve"> </w:t>
              </w:r>
            </w:ins>
            <w:ins w:id="418" w:author="Frederik Schelle Hornnes" w:date="2024-09-13T10:01:00Z">
              <w:r>
                <w:t>– Generiske data for behandling af byggeaffald</w:t>
              </w:r>
            </w:ins>
          </w:p>
          <w:p w14:paraId="3135F6FC" w14:textId="23744859" w:rsidR="00003DFB" w:rsidRDefault="00003DFB" w:rsidP="006E5CAD">
            <w:pPr>
              <w:rPr>
                <w:ins w:id="419" w:author="Frederik Schelle Hornnes" w:date="2024-09-11T12:56:00Z"/>
                <w:iCs/>
              </w:rPr>
            </w:pPr>
            <w:ins w:id="420" w:author="Frederik Schelle Hornnes" w:date="2024-09-11T12:56:00Z">
              <w:r>
                <w:rPr>
                  <w:iCs/>
                </w:rPr>
                <w:t>Tabellen indeholder generiske data f</w:t>
              </w:r>
              <w:r w:rsidRPr="00195BD7">
                <w:rPr>
                  <w:iCs/>
                </w:rPr>
                <w:t>or udledninger</w:t>
              </w:r>
              <w:r>
                <w:rPr>
                  <w:iCs/>
                </w:rPr>
                <w:t xml:space="preserve"> pr. kg</w:t>
              </w:r>
              <w:r w:rsidRPr="00195BD7">
                <w:rPr>
                  <w:iCs/>
                </w:rPr>
                <w:t xml:space="preserve"> byggeaffald</w:t>
              </w:r>
              <w:r>
                <w:rPr>
                  <w:iCs/>
                </w:rPr>
                <w:t xml:space="preserve"> fra byggeprocessen (i modul A5), herunder afskær og andre materialer som bliver til affald under byggeprocessen</w:t>
              </w:r>
              <w:r w:rsidRPr="00195BD7">
                <w:rPr>
                  <w:iCs/>
                </w:rPr>
                <w:t>.</w:t>
              </w:r>
            </w:ins>
          </w:p>
          <w:p w14:paraId="2D1CEE25" w14:textId="2E7EC640" w:rsidR="00003DFB" w:rsidRDefault="00003DFB" w:rsidP="006E5CAD">
            <w:pPr>
              <w:rPr>
                <w:ins w:id="421" w:author="Johan Vestergaard Paulsen" w:date="2024-07-18T14:59:00Z"/>
                <w:iCs/>
              </w:rPr>
            </w:pPr>
          </w:p>
          <w:tbl>
            <w:tblPr>
              <w:tblW w:w="2427" w:type="dxa"/>
              <w:tblLayout w:type="fixed"/>
              <w:tblCellMar>
                <w:left w:w="70" w:type="dxa"/>
                <w:right w:w="70" w:type="dxa"/>
              </w:tblCellMar>
              <w:tblLook w:val="04A0" w:firstRow="1" w:lastRow="0" w:firstColumn="1" w:lastColumn="0" w:noHBand="0" w:noVBand="1"/>
            </w:tblPr>
            <w:tblGrid>
              <w:gridCol w:w="1151"/>
              <w:gridCol w:w="1276"/>
            </w:tblGrid>
            <w:tr w:rsidR="00003DFB" w:rsidRPr="000817EE" w14:paraId="6D0E5B13" w14:textId="77777777" w:rsidTr="00936C98">
              <w:trPr>
                <w:trHeight w:val="300"/>
                <w:ins w:id="422" w:author="Frederik Schelle Hornnes" w:date="2024-09-11T12:57:00Z"/>
              </w:trPr>
              <w:tc>
                <w:tcPr>
                  <w:tcW w:w="1151" w:type="dxa"/>
                  <w:tcBorders>
                    <w:top w:val="single" w:sz="4" w:space="0" w:color="auto"/>
                    <w:left w:val="single" w:sz="4" w:space="0" w:color="auto"/>
                    <w:bottom w:val="nil"/>
                    <w:right w:val="single" w:sz="4" w:space="0" w:color="auto"/>
                  </w:tcBorders>
                  <w:shd w:val="clear" w:color="auto" w:fill="auto"/>
                  <w:noWrap/>
                  <w:vAlign w:val="bottom"/>
                  <w:hideMark/>
                </w:tcPr>
                <w:p w14:paraId="782643DE" w14:textId="77777777" w:rsidR="00003DFB" w:rsidRPr="000817EE" w:rsidRDefault="00003DFB" w:rsidP="003A5BA0">
                  <w:pPr>
                    <w:framePr w:hSpace="141" w:wrap="around" w:hAnchor="text" w:y="-720"/>
                    <w:spacing w:after="0" w:line="240" w:lineRule="auto"/>
                    <w:rPr>
                      <w:ins w:id="423" w:author="Frederik Schelle Hornnes" w:date="2024-09-11T12:57:00Z"/>
                      <w:rFonts w:ascii="Calibri" w:eastAsia="Times New Roman" w:hAnsi="Calibri" w:cs="Calibri"/>
                      <w:b/>
                      <w:bCs/>
                      <w:color w:val="000000"/>
                      <w:lang w:eastAsia="da-DK"/>
                    </w:rPr>
                  </w:pPr>
                  <w:ins w:id="424" w:author="Frederik Schelle Hornnes" w:date="2024-09-11T12:57:00Z">
                    <w:r w:rsidRPr="000817EE">
                      <w:rPr>
                        <w:rFonts w:ascii="Calibri" w:eastAsia="Times New Roman" w:hAnsi="Calibri" w:cs="Calibri"/>
                        <w:b/>
                        <w:bCs/>
                        <w:color w:val="000000"/>
                        <w:lang w:eastAsia="da-DK"/>
                      </w:rPr>
                      <w:t>Fraktion</w:t>
                    </w:r>
                  </w:ins>
                </w:p>
              </w:tc>
              <w:tc>
                <w:tcPr>
                  <w:tcW w:w="1276" w:type="dxa"/>
                  <w:tcBorders>
                    <w:top w:val="single" w:sz="4" w:space="0" w:color="auto"/>
                    <w:left w:val="nil"/>
                    <w:bottom w:val="nil"/>
                    <w:right w:val="single" w:sz="4" w:space="0" w:color="auto"/>
                  </w:tcBorders>
                  <w:shd w:val="clear" w:color="auto" w:fill="auto"/>
                  <w:noWrap/>
                  <w:vAlign w:val="bottom"/>
                  <w:hideMark/>
                </w:tcPr>
                <w:p w14:paraId="6F06A5AA" w14:textId="77777777" w:rsidR="00003DFB" w:rsidRPr="000817EE" w:rsidRDefault="00003DFB" w:rsidP="003A5BA0">
                  <w:pPr>
                    <w:framePr w:hSpace="141" w:wrap="around" w:hAnchor="text" w:y="-720"/>
                    <w:spacing w:after="0" w:line="240" w:lineRule="auto"/>
                    <w:rPr>
                      <w:ins w:id="425" w:author="Frederik Schelle Hornnes" w:date="2024-09-11T12:57:00Z"/>
                      <w:rFonts w:ascii="Calibri" w:eastAsia="Times New Roman" w:hAnsi="Calibri" w:cs="Calibri"/>
                      <w:b/>
                      <w:bCs/>
                      <w:color w:val="000000"/>
                      <w:lang w:eastAsia="da-DK"/>
                    </w:rPr>
                  </w:pPr>
                  <w:ins w:id="426" w:author="Frederik Schelle Hornnes" w:date="2024-09-11T12:57:00Z">
                    <w:r w:rsidRPr="000817EE">
                      <w:rPr>
                        <w:rFonts w:ascii="Calibri" w:eastAsia="Times New Roman" w:hAnsi="Calibri" w:cs="Calibri"/>
                        <w:b/>
                        <w:bCs/>
                        <w:color w:val="000000"/>
                        <w:lang w:eastAsia="da-DK"/>
                      </w:rPr>
                      <w:t>GWP</w:t>
                    </w:r>
                  </w:ins>
                </w:p>
              </w:tc>
            </w:tr>
            <w:tr w:rsidR="00003DFB" w:rsidRPr="000817EE" w14:paraId="1EDE612F" w14:textId="77777777" w:rsidTr="00936C98">
              <w:trPr>
                <w:trHeight w:val="300"/>
                <w:ins w:id="427"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5AC8CC88" w14:textId="77777777" w:rsidR="00003DFB" w:rsidRPr="000817EE" w:rsidRDefault="00003DFB" w:rsidP="003A5BA0">
                  <w:pPr>
                    <w:framePr w:hSpace="141" w:wrap="around" w:hAnchor="text" w:y="-720"/>
                    <w:spacing w:after="0" w:line="240" w:lineRule="auto"/>
                    <w:rPr>
                      <w:ins w:id="428" w:author="Frederik Schelle Hornnes" w:date="2024-09-11T12:57:00Z"/>
                      <w:rFonts w:ascii="Calibri" w:eastAsia="Times New Roman" w:hAnsi="Calibri" w:cs="Calibri"/>
                      <w:color w:val="000000"/>
                      <w:lang w:eastAsia="da-DK"/>
                    </w:rPr>
                  </w:pPr>
                </w:p>
              </w:tc>
              <w:tc>
                <w:tcPr>
                  <w:tcW w:w="1276" w:type="dxa"/>
                  <w:tcBorders>
                    <w:top w:val="nil"/>
                    <w:left w:val="nil"/>
                    <w:bottom w:val="single" w:sz="4" w:space="0" w:color="auto"/>
                    <w:right w:val="single" w:sz="4" w:space="0" w:color="auto"/>
                  </w:tcBorders>
                  <w:shd w:val="clear" w:color="auto" w:fill="auto"/>
                  <w:noWrap/>
                  <w:vAlign w:val="bottom"/>
                  <w:hideMark/>
                </w:tcPr>
                <w:p w14:paraId="645B5525" w14:textId="352B4D21" w:rsidR="00003DFB" w:rsidRPr="000817EE" w:rsidRDefault="00003DFB" w:rsidP="003A5BA0">
                  <w:pPr>
                    <w:framePr w:hSpace="141" w:wrap="around" w:hAnchor="text" w:y="-720"/>
                    <w:spacing w:after="0" w:line="240" w:lineRule="auto"/>
                    <w:rPr>
                      <w:ins w:id="429" w:author="Frederik Schelle Hornnes" w:date="2024-09-11T12:57:00Z"/>
                      <w:rFonts w:ascii="Calibri" w:eastAsia="Times New Roman" w:hAnsi="Calibri" w:cs="Calibri"/>
                      <w:b/>
                      <w:bCs/>
                      <w:color w:val="000000"/>
                      <w:lang w:eastAsia="da-DK"/>
                    </w:rPr>
                  </w:pPr>
                  <w:ins w:id="430" w:author="Frederik Schelle Hornnes" w:date="2024-09-11T12:57:00Z">
                    <w:r w:rsidRPr="000817EE">
                      <w:rPr>
                        <w:rFonts w:ascii="Calibri" w:eastAsia="Times New Roman" w:hAnsi="Calibri" w:cs="Calibri"/>
                        <w:b/>
                        <w:bCs/>
                        <w:color w:val="000000"/>
                        <w:lang w:eastAsia="da-DK"/>
                      </w:rPr>
                      <w:t>[kg</w:t>
                    </w:r>
                  </w:ins>
                  <w:ins w:id="431" w:author="Frederik Schelle Hornnes" w:date="2024-09-13T10:00:00Z">
                    <w:r>
                      <w:rPr>
                        <w:rFonts w:ascii="Calibri" w:eastAsia="Times New Roman" w:hAnsi="Calibri" w:cs="Calibri"/>
                        <w:b/>
                        <w:bCs/>
                        <w:color w:val="000000"/>
                        <w:lang w:eastAsia="da-DK"/>
                      </w:rPr>
                      <w:t xml:space="preserve"> </w:t>
                    </w:r>
                  </w:ins>
                  <w:ins w:id="432" w:author="Frederik Schelle Hornnes" w:date="2024-09-11T12:57:00Z">
                    <w:r w:rsidRPr="000817EE">
                      <w:rPr>
                        <w:rFonts w:ascii="Calibri" w:eastAsia="Times New Roman" w:hAnsi="Calibri" w:cs="Calibri"/>
                        <w:b/>
                        <w:bCs/>
                        <w:color w:val="000000"/>
                        <w:lang w:eastAsia="da-DK"/>
                      </w:rPr>
                      <w:t>CO</w:t>
                    </w:r>
                    <w:r w:rsidRPr="00D231B4">
                      <w:rPr>
                        <w:rFonts w:ascii="Calibri" w:eastAsia="Times New Roman" w:hAnsi="Calibri" w:cs="Calibri"/>
                        <w:b/>
                        <w:bCs/>
                        <w:color w:val="000000"/>
                        <w:vertAlign w:val="subscript"/>
                        <w:lang w:eastAsia="da-DK"/>
                      </w:rPr>
                      <w:t>2</w:t>
                    </w:r>
                    <w:r w:rsidRPr="000817EE">
                      <w:rPr>
                        <w:rFonts w:ascii="Calibri" w:eastAsia="Times New Roman" w:hAnsi="Calibri" w:cs="Calibri"/>
                        <w:b/>
                        <w:bCs/>
                        <w:color w:val="000000"/>
                        <w:lang w:eastAsia="da-DK"/>
                      </w:rPr>
                      <w:t>/kg]</w:t>
                    </w:r>
                  </w:ins>
                </w:p>
              </w:tc>
            </w:tr>
            <w:tr w:rsidR="00003DFB" w:rsidRPr="000817EE" w14:paraId="04C953CE" w14:textId="77777777" w:rsidTr="00936C98">
              <w:trPr>
                <w:trHeight w:val="300"/>
                <w:ins w:id="43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5442FB66" w14:textId="77777777" w:rsidR="00003DFB" w:rsidRPr="000817EE" w:rsidRDefault="00003DFB" w:rsidP="003A5BA0">
                  <w:pPr>
                    <w:framePr w:hSpace="141" w:wrap="around" w:hAnchor="text" w:y="-720"/>
                    <w:spacing w:after="0" w:line="240" w:lineRule="auto"/>
                    <w:rPr>
                      <w:ins w:id="434" w:author="Frederik Schelle Hornnes" w:date="2024-09-11T12:57:00Z"/>
                      <w:rFonts w:ascii="Calibri" w:eastAsia="Times New Roman" w:hAnsi="Calibri" w:cs="Calibri"/>
                      <w:color w:val="000000"/>
                      <w:lang w:eastAsia="da-DK"/>
                    </w:rPr>
                  </w:pPr>
                  <w:ins w:id="435" w:author="Frederik Schelle Hornnes" w:date="2024-09-11T12:57:00Z">
                    <w:r w:rsidRPr="000817EE">
                      <w:rPr>
                        <w:rFonts w:ascii="Calibri" w:eastAsia="Times New Roman" w:hAnsi="Calibri" w:cs="Calibri"/>
                        <w:color w:val="000000"/>
                        <w:lang w:eastAsia="da-DK"/>
                      </w:rPr>
                      <w:t>Plast</w:t>
                    </w:r>
                  </w:ins>
                </w:p>
              </w:tc>
              <w:tc>
                <w:tcPr>
                  <w:tcW w:w="1276" w:type="dxa"/>
                  <w:tcBorders>
                    <w:top w:val="nil"/>
                    <w:left w:val="nil"/>
                    <w:bottom w:val="single" w:sz="4" w:space="0" w:color="auto"/>
                    <w:right w:val="single" w:sz="4" w:space="0" w:color="auto"/>
                  </w:tcBorders>
                  <w:shd w:val="clear" w:color="auto" w:fill="auto"/>
                  <w:noWrap/>
                  <w:vAlign w:val="bottom"/>
                  <w:hideMark/>
                </w:tcPr>
                <w:p w14:paraId="28B36228" w14:textId="77777777" w:rsidR="00003DFB" w:rsidRPr="000817EE" w:rsidRDefault="00003DFB" w:rsidP="003A5BA0">
                  <w:pPr>
                    <w:framePr w:hSpace="141" w:wrap="around" w:hAnchor="text" w:y="-720"/>
                    <w:spacing w:after="0" w:line="240" w:lineRule="auto"/>
                    <w:jc w:val="right"/>
                    <w:rPr>
                      <w:ins w:id="436" w:author="Frederik Schelle Hornnes" w:date="2024-09-11T12:57:00Z"/>
                      <w:rFonts w:ascii="Calibri" w:eastAsia="Times New Roman" w:hAnsi="Calibri" w:cs="Calibri"/>
                      <w:color w:val="000000"/>
                      <w:lang w:eastAsia="da-DK"/>
                    </w:rPr>
                  </w:pPr>
                  <w:ins w:id="437" w:author="Frederik Schelle Hornnes" w:date="2024-09-11T12:57:00Z">
                    <w:r w:rsidRPr="000817EE">
                      <w:rPr>
                        <w:rFonts w:ascii="Calibri" w:eastAsia="Times New Roman" w:hAnsi="Calibri" w:cs="Calibri"/>
                        <w:color w:val="000000"/>
                        <w:lang w:eastAsia="da-DK"/>
                      </w:rPr>
                      <w:t>5,92</w:t>
                    </w:r>
                  </w:ins>
                </w:p>
              </w:tc>
            </w:tr>
            <w:tr w:rsidR="00003DFB" w:rsidRPr="000817EE" w14:paraId="4623DCBA" w14:textId="77777777" w:rsidTr="00936C98">
              <w:trPr>
                <w:trHeight w:val="300"/>
                <w:ins w:id="43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3AA0ACF3" w14:textId="77777777" w:rsidR="00003DFB" w:rsidRPr="000817EE" w:rsidRDefault="00003DFB" w:rsidP="003A5BA0">
                  <w:pPr>
                    <w:framePr w:hSpace="141" w:wrap="around" w:hAnchor="text" w:y="-720"/>
                    <w:spacing w:after="0" w:line="240" w:lineRule="auto"/>
                    <w:rPr>
                      <w:ins w:id="439" w:author="Frederik Schelle Hornnes" w:date="2024-09-11T12:57:00Z"/>
                      <w:rFonts w:ascii="Calibri" w:eastAsia="Times New Roman" w:hAnsi="Calibri" w:cs="Calibri"/>
                      <w:color w:val="000000"/>
                      <w:lang w:eastAsia="da-DK"/>
                    </w:rPr>
                  </w:pPr>
                  <w:ins w:id="440" w:author="Frederik Schelle Hornnes" w:date="2024-09-11T12:57:00Z">
                    <w:r w:rsidRPr="000817EE">
                      <w:rPr>
                        <w:rFonts w:ascii="Calibri" w:eastAsia="Times New Roman" w:hAnsi="Calibri" w:cs="Calibri"/>
                        <w:color w:val="000000"/>
                        <w:lang w:eastAsia="da-DK"/>
                      </w:rPr>
                      <w:t>Glas</w:t>
                    </w:r>
                  </w:ins>
                </w:p>
              </w:tc>
              <w:tc>
                <w:tcPr>
                  <w:tcW w:w="1276" w:type="dxa"/>
                  <w:tcBorders>
                    <w:top w:val="nil"/>
                    <w:left w:val="nil"/>
                    <w:bottom w:val="single" w:sz="4" w:space="0" w:color="auto"/>
                    <w:right w:val="single" w:sz="4" w:space="0" w:color="auto"/>
                  </w:tcBorders>
                  <w:shd w:val="clear" w:color="auto" w:fill="auto"/>
                  <w:noWrap/>
                  <w:vAlign w:val="bottom"/>
                  <w:hideMark/>
                </w:tcPr>
                <w:p w14:paraId="4117B913" w14:textId="77777777" w:rsidR="00003DFB" w:rsidRPr="000817EE" w:rsidRDefault="00003DFB" w:rsidP="003A5BA0">
                  <w:pPr>
                    <w:framePr w:hSpace="141" w:wrap="around" w:hAnchor="text" w:y="-720"/>
                    <w:spacing w:after="0" w:line="240" w:lineRule="auto"/>
                    <w:jc w:val="right"/>
                    <w:rPr>
                      <w:ins w:id="441" w:author="Frederik Schelle Hornnes" w:date="2024-09-11T12:57:00Z"/>
                      <w:rFonts w:ascii="Calibri" w:eastAsia="Times New Roman" w:hAnsi="Calibri" w:cs="Calibri"/>
                      <w:color w:val="000000"/>
                      <w:lang w:eastAsia="da-DK"/>
                    </w:rPr>
                  </w:pPr>
                  <w:ins w:id="442" w:author="Frederik Schelle Hornnes" w:date="2024-09-11T12:57:00Z">
                    <w:r w:rsidRPr="000817EE">
                      <w:rPr>
                        <w:rFonts w:ascii="Calibri" w:eastAsia="Times New Roman" w:hAnsi="Calibri" w:cs="Calibri"/>
                        <w:color w:val="000000"/>
                        <w:lang w:eastAsia="da-DK"/>
                      </w:rPr>
                      <w:t>2,02</w:t>
                    </w:r>
                  </w:ins>
                </w:p>
              </w:tc>
            </w:tr>
            <w:tr w:rsidR="00003DFB" w:rsidRPr="000817EE" w14:paraId="46B52481" w14:textId="77777777" w:rsidTr="00936C98">
              <w:trPr>
                <w:trHeight w:val="300"/>
                <w:ins w:id="44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68D7A8B4" w14:textId="77777777" w:rsidR="00003DFB" w:rsidRPr="000817EE" w:rsidRDefault="00003DFB" w:rsidP="003A5BA0">
                  <w:pPr>
                    <w:framePr w:hSpace="141" w:wrap="around" w:hAnchor="text" w:y="-720"/>
                    <w:spacing w:after="0" w:line="240" w:lineRule="auto"/>
                    <w:rPr>
                      <w:ins w:id="444" w:author="Frederik Schelle Hornnes" w:date="2024-09-11T12:57:00Z"/>
                      <w:rFonts w:ascii="Calibri" w:eastAsia="Times New Roman" w:hAnsi="Calibri" w:cs="Calibri"/>
                      <w:color w:val="000000"/>
                      <w:lang w:eastAsia="da-DK"/>
                    </w:rPr>
                  </w:pPr>
                  <w:ins w:id="445" w:author="Frederik Schelle Hornnes" w:date="2024-09-11T12:57:00Z">
                    <w:r w:rsidRPr="000817EE">
                      <w:rPr>
                        <w:rFonts w:ascii="Calibri" w:eastAsia="Times New Roman" w:hAnsi="Calibri" w:cs="Calibri"/>
                        <w:color w:val="000000"/>
                        <w:lang w:eastAsia="da-DK"/>
                      </w:rPr>
                      <w:t>Metal</w:t>
                    </w:r>
                  </w:ins>
                </w:p>
              </w:tc>
              <w:tc>
                <w:tcPr>
                  <w:tcW w:w="1276" w:type="dxa"/>
                  <w:tcBorders>
                    <w:top w:val="nil"/>
                    <w:left w:val="nil"/>
                    <w:bottom w:val="single" w:sz="4" w:space="0" w:color="auto"/>
                    <w:right w:val="single" w:sz="4" w:space="0" w:color="auto"/>
                  </w:tcBorders>
                  <w:shd w:val="clear" w:color="auto" w:fill="auto"/>
                  <w:noWrap/>
                  <w:vAlign w:val="bottom"/>
                  <w:hideMark/>
                </w:tcPr>
                <w:p w14:paraId="346FF921" w14:textId="77777777" w:rsidR="00003DFB" w:rsidRPr="000817EE" w:rsidRDefault="00003DFB" w:rsidP="003A5BA0">
                  <w:pPr>
                    <w:framePr w:hSpace="141" w:wrap="around" w:hAnchor="text" w:y="-720"/>
                    <w:spacing w:after="0" w:line="240" w:lineRule="auto"/>
                    <w:jc w:val="right"/>
                    <w:rPr>
                      <w:ins w:id="446" w:author="Frederik Schelle Hornnes" w:date="2024-09-11T12:57:00Z"/>
                      <w:rFonts w:ascii="Calibri" w:eastAsia="Times New Roman" w:hAnsi="Calibri" w:cs="Calibri"/>
                      <w:color w:val="000000"/>
                      <w:lang w:eastAsia="da-DK"/>
                    </w:rPr>
                  </w:pPr>
                  <w:ins w:id="447" w:author="Frederik Schelle Hornnes" w:date="2024-09-11T12:57:00Z">
                    <w:r w:rsidRPr="000817EE">
                      <w:rPr>
                        <w:rFonts w:ascii="Calibri" w:eastAsia="Times New Roman" w:hAnsi="Calibri" w:cs="Calibri"/>
                        <w:color w:val="000000"/>
                        <w:lang w:eastAsia="da-DK"/>
                      </w:rPr>
                      <w:t>1,97</w:t>
                    </w:r>
                  </w:ins>
                </w:p>
              </w:tc>
            </w:tr>
            <w:tr w:rsidR="00003DFB" w:rsidRPr="000817EE" w14:paraId="526AB318" w14:textId="77777777" w:rsidTr="00936C98">
              <w:trPr>
                <w:trHeight w:val="300"/>
                <w:ins w:id="44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2E464793" w14:textId="77777777" w:rsidR="00003DFB" w:rsidRPr="000817EE" w:rsidRDefault="00003DFB" w:rsidP="003A5BA0">
                  <w:pPr>
                    <w:framePr w:hSpace="141" w:wrap="around" w:hAnchor="text" w:y="-720"/>
                    <w:spacing w:after="0" w:line="240" w:lineRule="auto"/>
                    <w:rPr>
                      <w:ins w:id="449" w:author="Frederik Schelle Hornnes" w:date="2024-09-11T12:57:00Z"/>
                      <w:rFonts w:ascii="Calibri" w:eastAsia="Times New Roman" w:hAnsi="Calibri" w:cs="Calibri"/>
                      <w:color w:val="000000"/>
                      <w:lang w:eastAsia="da-DK"/>
                    </w:rPr>
                  </w:pPr>
                  <w:ins w:id="450" w:author="Frederik Schelle Hornnes" w:date="2024-09-11T12:57:00Z">
                    <w:r w:rsidRPr="000817EE">
                      <w:rPr>
                        <w:rFonts w:ascii="Calibri" w:eastAsia="Times New Roman" w:hAnsi="Calibri" w:cs="Calibri"/>
                        <w:color w:val="000000"/>
                        <w:lang w:eastAsia="da-DK"/>
                      </w:rPr>
                      <w:t>Brændbart</w:t>
                    </w:r>
                  </w:ins>
                </w:p>
              </w:tc>
              <w:tc>
                <w:tcPr>
                  <w:tcW w:w="1276" w:type="dxa"/>
                  <w:tcBorders>
                    <w:top w:val="nil"/>
                    <w:left w:val="nil"/>
                    <w:bottom w:val="single" w:sz="4" w:space="0" w:color="auto"/>
                    <w:right w:val="single" w:sz="4" w:space="0" w:color="auto"/>
                  </w:tcBorders>
                  <w:shd w:val="clear" w:color="auto" w:fill="auto"/>
                  <w:noWrap/>
                  <w:vAlign w:val="bottom"/>
                  <w:hideMark/>
                </w:tcPr>
                <w:p w14:paraId="59349CA8" w14:textId="77777777" w:rsidR="00003DFB" w:rsidRPr="000817EE" w:rsidRDefault="00003DFB" w:rsidP="003A5BA0">
                  <w:pPr>
                    <w:framePr w:hSpace="141" w:wrap="around" w:hAnchor="text" w:y="-720"/>
                    <w:spacing w:after="0" w:line="240" w:lineRule="auto"/>
                    <w:jc w:val="right"/>
                    <w:rPr>
                      <w:ins w:id="451" w:author="Frederik Schelle Hornnes" w:date="2024-09-11T12:57:00Z"/>
                      <w:rFonts w:ascii="Calibri" w:eastAsia="Times New Roman" w:hAnsi="Calibri" w:cs="Calibri"/>
                      <w:color w:val="000000"/>
                      <w:lang w:eastAsia="da-DK"/>
                    </w:rPr>
                  </w:pPr>
                  <w:ins w:id="452" w:author="Frederik Schelle Hornnes" w:date="2024-09-11T12:57:00Z">
                    <w:r w:rsidRPr="000817EE">
                      <w:rPr>
                        <w:rFonts w:ascii="Calibri" w:eastAsia="Times New Roman" w:hAnsi="Calibri" w:cs="Calibri"/>
                        <w:color w:val="000000"/>
                        <w:lang w:eastAsia="da-DK"/>
                      </w:rPr>
                      <w:t>1,94</w:t>
                    </w:r>
                  </w:ins>
                </w:p>
              </w:tc>
            </w:tr>
            <w:tr w:rsidR="00003DFB" w:rsidRPr="000817EE" w14:paraId="39B2E291" w14:textId="77777777" w:rsidTr="00936C98">
              <w:trPr>
                <w:trHeight w:val="300"/>
                <w:ins w:id="45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6265864B" w14:textId="77777777" w:rsidR="00003DFB" w:rsidRPr="000817EE" w:rsidRDefault="00003DFB" w:rsidP="003A5BA0">
                  <w:pPr>
                    <w:framePr w:hSpace="141" w:wrap="around" w:hAnchor="text" w:y="-720"/>
                    <w:spacing w:after="0" w:line="240" w:lineRule="auto"/>
                    <w:rPr>
                      <w:ins w:id="454" w:author="Frederik Schelle Hornnes" w:date="2024-09-11T12:57:00Z"/>
                      <w:rFonts w:ascii="Calibri" w:eastAsia="Times New Roman" w:hAnsi="Calibri" w:cs="Calibri"/>
                      <w:color w:val="000000"/>
                      <w:lang w:eastAsia="da-DK"/>
                    </w:rPr>
                  </w:pPr>
                  <w:ins w:id="455" w:author="Frederik Schelle Hornnes" w:date="2024-09-11T12:57:00Z">
                    <w:r w:rsidRPr="000817EE">
                      <w:rPr>
                        <w:rFonts w:ascii="Calibri" w:eastAsia="Times New Roman" w:hAnsi="Calibri" w:cs="Calibri"/>
                        <w:color w:val="000000"/>
                        <w:lang w:eastAsia="da-DK"/>
                      </w:rPr>
                      <w:t>Vinduer</w:t>
                    </w:r>
                  </w:ins>
                </w:p>
              </w:tc>
              <w:tc>
                <w:tcPr>
                  <w:tcW w:w="1276" w:type="dxa"/>
                  <w:tcBorders>
                    <w:top w:val="nil"/>
                    <w:left w:val="nil"/>
                    <w:bottom w:val="single" w:sz="4" w:space="0" w:color="auto"/>
                    <w:right w:val="single" w:sz="4" w:space="0" w:color="auto"/>
                  </w:tcBorders>
                  <w:shd w:val="clear" w:color="auto" w:fill="auto"/>
                  <w:noWrap/>
                  <w:vAlign w:val="bottom"/>
                  <w:hideMark/>
                </w:tcPr>
                <w:p w14:paraId="6BDDDEA2" w14:textId="77777777" w:rsidR="00003DFB" w:rsidRPr="000817EE" w:rsidRDefault="00003DFB" w:rsidP="003A5BA0">
                  <w:pPr>
                    <w:framePr w:hSpace="141" w:wrap="around" w:hAnchor="text" w:y="-720"/>
                    <w:spacing w:after="0" w:line="240" w:lineRule="auto"/>
                    <w:jc w:val="right"/>
                    <w:rPr>
                      <w:ins w:id="456" w:author="Frederik Schelle Hornnes" w:date="2024-09-11T12:57:00Z"/>
                      <w:rFonts w:ascii="Calibri" w:eastAsia="Times New Roman" w:hAnsi="Calibri" w:cs="Calibri"/>
                      <w:color w:val="000000"/>
                      <w:lang w:eastAsia="da-DK"/>
                    </w:rPr>
                  </w:pPr>
                  <w:ins w:id="457" w:author="Frederik Schelle Hornnes" w:date="2024-09-11T12:57:00Z">
                    <w:r w:rsidRPr="000817EE">
                      <w:rPr>
                        <w:rFonts w:ascii="Calibri" w:eastAsia="Times New Roman" w:hAnsi="Calibri" w:cs="Calibri"/>
                        <w:color w:val="000000"/>
                        <w:lang w:eastAsia="da-DK"/>
                      </w:rPr>
                      <w:t>1,49</w:t>
                    </w:r>
                  </w:ins>
                </w:p>
              </w:tc>
            </w:tr>
            <w:tr w:rsidR="00003DFB" w:rsidRPr="000817EE" w14:paraId="6AF35A60" w14:textId="77777777" w:rsidTr="00936C98">
              <w:trPr>
                <w:trHeight w:val="300"/>
                <w:ins w:id="45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1EAA95F1" w14:textId="77777777" w:rsidR="00003DFB" w:rsidRPr="000817EE" w:rsidRDefault="00003DFB" w:rsidP="003A5BA0">
                  <w:pPr>
                    <w:framePr w:hSpace="141" w:wrap="around" w:hAnchor="text" w:y="-720"/>
                    <w:spacing w:after="0" w:line="240" w:lineRule="auto"/>
                    <w:rPr>
                      <w:ins w:id="459" w:author="Frederik Schelle Hornnes" w:date="2024-09-11T12:57:00Z"/>
                      <w:rFonts w:ascii="Calibri" w:eastAsia="Times New Roman" w:hAnsi="Calibri" w:cs="Calibri"/>
                      <w:color w:val="000000"/>
                      <w:lang w:eastAsia="da-DK"/>
                    </w:rPr>
                  </w:pPr>
                  <w:ins w:id="460" w:author="Frederik Schelle Hornnes" w:date="2024-09-11T12:57:00Z">
                    <w:r w:rsidRPr="000817EE">
                      <w:rPr>
                        <w:rFonts w:ascii="Calibri" w:eastAsia="Times New Roman" w:hAnsi="Calibri" w:cs="Calibri"/>
                        <w:color w:val="000000"/>
                        <w:lang w:eastAsia="da-DK"/>
                      </w:rPr>
                      <w:t>Gips</w:t>
                    </w:r>
                  </w:ins>
                </w:p>
              </w:tc>
              <w:tc>
                <w:tcPr>
                  <w:tcW w:w="1276" w:type="dxa"/>
                  <w:tcBorders>
                    <w:top w:val="nil"/>
                    <w:left w:val="nil"/>
                    <w:bottom w:val="single" w:sz="4" w:space="0" w:color="auto"/>
                    <w:right w:val="single" w:sz="4" w:space="0" w:color="auto"/>
                  </w:tcBorders>
                  <w:shd w:val="clear" w:color="auto" w:fill="auto"/>
                  <w:noWrap/>
                  <w:vAlign w:val="bottom"/>
                  <w:hideMark/>
                </w:tcPr>
                <w:p w14:paraId="1146FA0C" w14:textId="77777777" w:rsidR="00003DFB" w:rsidRPr="000817EE" w:rsidRDefault="00003DFB" w:rsidP="003A5BA0">
                  <w:pPr>
                    <w:framePr w:hSpace="141" w:wrap="around" w:hAnchor="text" w:y="-720"/>
                    <w:spacing w:after="0" w:line="240" w:lineRule="auto"/>
                    <w:jc w:val="right"/>
                    <w:rPr>
                      <w:ins w:id="461" w:author="Frederik Schelle Hornnes" w:date="2024-09-11T12:57:00Z"/>
                      <w:rFonts w:ascii="Calibri" w:eastAsia="Times New Roman" w:hAnsi="Calibri" w:cs="Calibri"/>
                      <w:color w:val="000000"/>
                      <w:lang w:eastAsia="da-DK"/>
                    </w:rPr>
                  </w:pPr>
                  <w:ins w:id="462" w:author="Frederik Schelle Hornnes" w:date="2024-09-11T12:57:00Z">
                    <w:r w:rsidRPr="000817EE">
                      <w:rPr>
                        <w:rFonts w:ascii="Calibri" w:eastAsia="Times New Roman" w:hAnsi="Calibri" w:cs="Calibri"/>
                        <w:color w:val="000000"/>
                        <w:lang w:eastAsia="da-DK"/>
                      </w:rPr>
                      <w:t>0,77</w:t>
                    </w:r>
                  </w:ins>
                </w:p>
              </w:tc>
            </w:tr>
            <w:tr w:rsidR="00003DFB" w:rsidRPr="000817EE" w14:paraId="783ABBE4" w14:textId="77777777" w:rsidTr="00936C98">
              <w:trPr>
                <w:trHeight w:val="300"/>
                <w:ins w:id="46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14DF01AD" w14:textId="77777777" w:rsidR="00003DFB" w:rsidRPr="000817EE" w:rsidRDefault="00003DFB" w:rsidP="003A5BA0">
                  <w:pPr>
                    <w:framePr w:hSpace="141" w:wrap="around" w:hAnchor="text" w:y="-720"/>
                    <w:spacing w:after="0" w:line="240" w:lineRule="auto"/>
                    <w:rPr>
                      <w:ins w:id="464" w:author="Frederik Schelle Hornnes" w:date="2024-09-11T12:57:00Z"/>
                      <w:rFonts w:ascii="Calibri" w:eastAsia="Times New Roman" w:hAnsi="Calibri" w:cs="Calibri"/>
                      <w:color w:val="000000"/>
                      <w:lang w:eastAsia="da-DK"/>
                    </w:rPr>
                  </w:pPr>
                  <w:ins w:id="465" w:author="Frederik Schelle Hornnes" w:date="2024-09-11T12:57:00Z">
                    <w:r w:rsidRPr="000817EE">
                      <w:rPr>
                        <w:rFonts w:ascii="Calibri" w:eastAsia="Times New Roman" w:hAnsi="Calibri" w:cs="Calibri"/>
                        <w:color w:val="000000"/>
                        <w:lang w:eastAsia="da-DK"/>
                      </w:rPr>
                      <w:t>Isolering</w:t>
                    </w:r>
                  </w:ins>
                </w:p>
              </w:tc>
              <w:tc>
                <w:tcPr>
                  <w:tcW w:w="1276" w:type="dxa"/>
                  <w:tcBorders>
                    <w:top w:val="nil"/>
                    <w:left w:val="nil"/>
                    <w:bottom w:val="single" w:sz="4" w:space="0" w:color="auto"/>
                    <w:right w:val="single" w:sz="4" w:space="0" w:color="auto"/>
                  </w:tcBorders>
                  <w:shd w:val="clear" w:color="auto" w:fill="auto"/>
                  <w:noWrap/>
                  <w:vAlign w:val="bottom"/>
                  <w:hideMark/>
                </w:tcPr>
                <w:p w14:paraId="4A4FF36F" w14:textId="77777777" w:rsidR="00003DFB" w:rsidRPr="000817EE" w:rsidRDefault="00003DFB" w:rsidP="003A5BA0">
                  <w:pPr>
                    <w:framePr w:hSpace="141" w:wrap="around" w:hAnchor="text" w:y="-720"/>
                    <w:spacing w:after="0" w:line="240" w:lineRule="auto"/>
                    <w:jc w:val="right"/>
                    <w:rPr>
                      <w:ins w:id="466" w:author="Frederik Schelle Hornnes" w:date="2024-09-11T12:57:00Z"/>
                      <w:rFonts w:ascii="Calibri" w:eastAsia="Times New Roman" w:hAnsi="Calibri" w:cs="Calibri"/>
                      <w:color w:val="000000"/>
                      <w:lang w:eastAsia="da-DK"/>
                    </w:rPr>
                  </w:pPr>
                  <w:ins w:id="467" w:author="Frederik Schelle Hornnes" w:date="2024-09-11T12:57:00Z">
                    <w:r w:rsidRPr="000817EE">
                      <w:rPr>
                        <w:rFonts w:ascii="Calibri" w:eastAsia="Times New Roman" w:hAnsi="Calibri" w:cs="Calibri"/>
                        <w:color w:val="000000"/>
                        <w:lang w:eastAsia="da-DK"/>
                      </w:rPr>
                      <w:t>0,69</w:t>
                    </w:r>
                  </w:ins>
                </w:p>
              </w:tc>
            </w:tr>
            <w:tr w:rsidR="00003DFB" w:rsidRPr="000817EE" w14:paraId="2B8257A0" w14:textId="77777777" w:rsidTr="00936C98">
              <w:trPr>
                <w:trHeight w:val="300"/>
                <w:ins w:id="46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0047207A" w14:textId="77777777" w:rsidR="00003DFB" w:rsidRPr="000817EE" w:rsidRDefault="00003DFB" w:rsidP="003A5BA0">
                  <w:pPr>
                    <w:framePr w:hSpace="141" w:wrap="around" w:hAnchor="text" w:y="-720"/>
                    <w:spacing w:after="0" w:line="240" w:lineRule="auto"/>
                    <w:rPr>
                      <w:ins w:id="469" w:author="Frederik Schelle Hornnes" w:date="2024-09-11T12:57:00Z"/>
                      <w:rFonts w:ascii="Calibri" w:eastAsia="Times New Roman" w:hAnsi="Calibri" w:cs="Calibri"/>
                      <w:color w:val="000000"/>
                      <w:lang w:eastAsia="da-DK"/>
                    </w:rPr>
                  </w:pPr>
                  <w:ins w:id="470" w:author="Frederik Schelle Hornnes" w:date="2024-09-11T12:57:00Z">
                    <w:r w:rsidRPr="000817EE">
                      <w:rPr>
                        <w:rFonts w:ascii="Calibri" w:eastAsia="Times New Roman" w:hAnsi="Calibri" w:cs="Calibri"/>
                        <w:color w:val="000000"/>
                        <w:lang w:eastAsia="da-DK"/>
                      </w:rPr>
                      <w:t>Deponi</w:t>
                    </w:r>
                  </w:ins>
                </w:p>
              </w:tc>
              <w:tc>
                <w:tcPr>
                  <w:tcW w:w="1276" w:type="dxa"/>
                  <w:tcBorders>
                    <w:top w:val="nil"/>
                    <w:left w:val="nil"/>
                    <w:bottom w:val="single" w:sz="4" w:space="0" w:color="auto"/>
                    <w:right w:val="single" w:sz="4" w:space="0" w:color="auto"/>
                  </w:tcBorders>
                  <w:shd w:val="clear" w:color="auto" w:fill="auto"/>
                  <w:noWrap/>
                  <w:vAlign w:val="bottom"/>
                  <w:hideMark/>
                </w:tcPr>
                <w:p w14:paraId="43B5AB88" w14:textId="77777777" w:rsidR="00003DFB" w:rsidRPr="000817EE" w:rsidRDefault="00003DFB" w:rsidP="003A5BA0">
                  <w:pPr>
                    <w:framePr w:hSpace="141" w:wrap="around" w:hAnchor="text" w:y="-720"/>
                    <w:spacing w:after="0" w:line="240" w:lineRule="auto"/>
                    <w:jc w:val="right"/>
                    <w:rPr>
                      <w:ins w:id="471" w:author="Frederik Schelle Hornnes" w:date="2024-09-11T12:57:00Z"/>
                      <w:rFonts w:ascii="Calibri" w:eastAsia="Times New Roman" w:hAnsi="Calibri" w:cs="Calibri"/>
                      <w:color w:val="000000"/>
                      <w:lang w:eastAsia="da-DK"/>
                    </w:rPr>
                  </w:pPr>
                  <w:ins w:id="472" w:author="Frederik Schelle Hornnes" w:date="2024-09-11T12:57:00Z">
                    <w:r w:rsidRPr="000817EE">
                      <w:rPr>
                        <w:rFonts w:ascii="Calibri" w:eastAsia="Times New Roman" w:hAnsi="Calibri" w:cs="Calibri"/>
                        <w:color w:val="000000"/>
                        <w:lang w:eastAsia="da-DK"/>
                      </w:rPr>
                      <w:t>0,66</w:t>
                    </w:r>
                  </w:ins>
                </w:p>
              </w:tc>
            </w:tr>
            <w:tr w:rsidR="00003DFB" w:rsidRPr="000817EE" w14:paraId="1D87AABE" w14:textId="77777777" w:rsidTr="00936C98">
              <w:trPr>
                <w:trHeight w:val="300"/>
                <w:ins w:id="47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42686779" w14:textId="77777777" w:rsidR="00003DFB" w:rsidRPr="000817EE" w:rsidRDefault="00003DFB" w:rsidP="003A5BA0">
                  <w:pPr>
                    <w:framePr w:hSpace="141" w:wrap="around" w:hAnchor="text" w:y="-720"/>
                    <w:spacing w:after="0" w:line="240" w:lineRule="auto"/>
                    <w:rPr>
                      <w:ins w:id="474" w:author="Frederik Schelle Hornnes" w:date="2024-09-11T12:57:00Z"/>
                      <w:rFonts w:ascii="Calibri" w:eastAsia="Times New Roman" w:hAnsi="Calibri" w:cs="Calibri"/>
                      <w:color w:val="000000"/>
                      <w:lang w:eastAsia="da-DK"/>
                    </w:rPr>
                  </w:pPr>
                  <w:ins w:id="475" w:author="Frederik Schelle Hornnes" w:date="2024-09-11T12:57:00Z">
                    <w:r w:rsidRPr="000817EE">
                      <w:rPr>
                        <w:rFonts w:ascii="Calibri" w:eastAsia="Times New Roman" w:hAnsi="Calibri" w:cs="Calibri"/>
                        <w:color w:val="000000"/>
                        <w:lang w:eastAsia="da-DK"/>
                      </w:rPr>
                      <w:t>Blandet</w:t>
                    </w:r>
                  </w:ins>
                </w:p>
              </w:tc>
              <w:tc>
                <w:tcPr>
                  <w:tcW w:w="1276" w:type="dxa"/>
                  <w:tcBorders>
                    <w:top w:val="nil"/>
                    <w:left w:val="nil"/>
                    <w:bottom w:val="single" w:sz="4" w:space="0" w:color="auto"/>
                    <w:right w:val="single" w:sz="4" w:space="0" w:color="auto"/>
                  </w:tcBorders>
                  <w:shd w:val="clear" w:color="auto" w:fill="auto"/>
                  <w:noWrap/>
                  <w:vAlign w:val="bottom"/>
                  <w:hideMark/>
                </w:tcPr>
                <w:p w14:paraId="3A565856" w14:textId="77777777" w:rsidR="00003DFB" w:rsidRPr="000817EE" w:rsidRDefault="00003DFB" w:rsidP="003A5BA0">
                  <w:pPr>
                    <w:framePr w:hSpace="141" w:wrap="around" w:hAnchor="text" w:y="-720"/>
                    <w:spacing w:after="0" w:line="240" w:lineRule="auto"/>
                    <w:jc w:val="right"/>
                    <w:rPr>
                      <w:ins w:id="476" w:author="Frederik Schelle Hornnes" w:date="2024-09-11T12:57:00Z"/>
                      <w:rFonts w:ascii="Calibri" w:eastAsia="Times New Roman" w:hAnsi="Calibri" w:cs="Calibri"/>
                      <w:color w:val="000000"/>
                      <w:lang w:eastAsia="da-DK"/>
                    </w:rPr>
                  </w:pPr>
                  <w:ins w:id="477" w:author="Frederik Schelle Hornnes" w:date="2024-09-11T12:57:00Z">
                    <w:r w:rsidRPr="000817EE">
                      <w:rPr>
                        <w:rFonts w:ascii="Calibri" w:eastAsia="Times New Roman" w:hAnsi="Calibri" w:cs="Calibri"/>
                        <w:color w:val="000000"/>
                        <w:lang w:eastAsia="da-DK"/>
                      </w:rPr>
                      <w:t>0,45</w:t>
                    </w:r>
                  </w:ins>
                </w:p>
              </w:tc>
            </w:tr>
            <w:tr w:rsidR="00003DFB" w:rsidRPr="000817EE" w14:paraId="6477F11A" w14:textId="77777777" w:rsidTr="00936C98">
              <w:trPr>
                <w:trHeight w:val="300"/>
                <w:ins w:id="47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78AE0A25" w14:textId="77777777" w:rsidR="00003DFB" w:rsidRPr="000817EE" w:rsidRDefault="00003DFB" w:rsidP="003A5BA0">
                  <w:pPr>
                    <w:framePr w:hSpace="141" w:wrap="around" w:hAnchor="text" w:y="-720"/>
                    <w:spacing w:after="0" w:line="240" w:lineRule="auto"/>
                    <w:rPr>
                      <w:ins w:id="479" w:author="Frederik Schelle Hornnes" w:date="2024-09-11T12:57:00Z"/>
                      <w:rFonts w:ascii="Calibri" w:eastAsia="Times New Roman" w:hAnsi="Calibri" w:cs="Calibri"/>
                      <w:color w:val="000000"/>
                      <w:lang w:eastAsia="da-DK"/>
                    </w:rPr>
                  </w:pPr>
                  <w:ins w:id="480" w:author="Frederik Schelle Hornnes" w:date="2024-09-11T12:57:00Z">
                    <w:r w:rsidRPr="000817EE">
                      <w:rPr>
                        <w:rFonts w:ascii="Calibri" w:eastAsia="Times New Roman" w:hAnsi="Calibri" w:cs="Calibri"/>
                        <w:color w:val="000000"/>
                        <w:lang w:eastAsia="da-DK"/>
                      </w:rPr>
                      <w:t>Pap</w:t>
                    </w:r>
                  </w:ins>
                </w:p>
              </w:tc>
              <w:tc>
                <w:tcPr>
                  <w:tcW w:w="1276" w:type="dxa"/>
                  <w:tcBorders>
                    <w:top w:val="nil"/>
                    <w:left w:val="nil"/>
                    <w:bottom w:val="single" w:sz="4" w:space="0" w:color="auto"/>
                    <w:right w:val="single" w:sz="4" w:space="0" w:color="auto"/>
                  </w:tcBorders>
                  <w:shd w:val="clear" w:color="auto" w:fill="auto"/>
                  <w:noWrap/>
                  <w:vAlign w:val="bottom"/>
                  <w:hideMark/>
                </w:tcPr>
                <w:p w14:paraId="47C82673" w14:textId="77777777" w:rsidR="00003DFB" w:rsidRPr="000817EE" w:rsidRDefault="00003DFB" w:rsidP="003A5BA0">
                  <w:pPr>
                    <w:framePr w:hSpace="141" w:wrap="around" w:hAnchor="text" w:y="-720"/>
                    <w:spacing w:after="0" w:line="240" w:lineRule="auto"/>
                    <w:jc w:val="right"/>
                    <w:rPr>
                      <w:ins w:id="481" w:author="Frederik Schelle Hornnes" w:date="2024-09-11T12:57:00Z"/>
                      <w:rFonts w:ascii="Calibri" w:eastAsia="Times New Roman" w:hAnsi="Calibri" w:cs="Calibri"/>
                      <w:color w:val="000000"/>
                      <w:lang w:eastAsia="da-DK"/>
                    </w:rPr>
                  </w:pPr>
                  <w:ins w:id="482" w:author="Frederik Schelle Hornnes" w:date="2024-09-11T12:57:00Z">
                    <w:r w:rsidRPr="000817EE">
                      <w:rPr>
                        <w:rFonts w:ascii="Calibri" w:eastAsia="Times New Roman" w:hAnsi="Calibri" w:cs="Calibri"/>
                        <w:color w:val="000000"/>
                        <w:lang w:eastAsia="da-DK"/>
                      </w:rPr>
                      <w:t>0,44</w:t>
                    </w:r>
                  </w:ins>
                </w:p>
              </w:tc>
            </w:tr>
            <w:tr w:rsidR="00003DFB" w:rsidRPr="000817EE" w14:paraId="4B3A822F" w14:textId="77777777" w:rsidTr="00936C98">
              <w:trPr>
                <w:trHeight w:val="300"/>
                <w:ins w:id="48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68695ECA" w14:textId="77777777" w:rsidR="00003DFB" w:rsidRPr="000817EE" w:rsidRDefault="00003DFB" w:rsidP="003A5BA0">
                  <w:pPr>
                    <w:framePr w:hSpace="141" w:wrap="around" w:hAnchor="text" w:y="-720"/>
                    <w:spacing w:after="0" w:line="240" w:lineRule="auto"/>
                    <w:rPr>
                      <w:ins w:id="484" w:author="Frederik Schelle Hornnes" w:date="2024-09-11T12:57:00Z"/>
                      <w:rFonts w:ascii="Calibri" w:eastAsia="Times New Roman" w:hAnsi="Calibri" w:cs="Calibri"/>
                      <w:color w:val="000000"/>
                      <w:lang w:eastAsia="da-DK"/>
                    </w:rPr>
                  </w:pPr>
                  <w:ins w:id="485" w:author="Frederik Schelle Hornnes" w:date="2024-09-11T12:57:00Z">
                    <w:r w:rsidRPr="000817EE">
                      <w:rPr>
                        <w:rFonts w:ascii="Calibri" w:eastAsia="Times New Roman" w:hAnsi="Calibri" w:cs="Calibri"/>
                        <w:color w:val="000000"/>
                        <w:lang w:eastAsia="da-DK"/>
                      </w:rPr>
                      <w:t>Træ</w:t>
                    </w:r>
                  </w:ins>
                </w:p>
              </w:tc>
              <w:tc>
                <w:tcPr>
                  <w:tcW w:w="1276" w:type="dxa"/>
                  <w:tcBorders>
                    <w:top w:val="nil"/>
                    <w:left w:val="nil"/>
                    <w:bottom w:val="single" w:sz="4" w:space="0" w:color="auto"/>
                    <w:right w:val="single" w:sz="4" w:space="0" w:color="auto"/>
                  </w:tcBorders>
                  <w:shd w:val="clear" w:color="auto" w:fill="auto"/>
                  <w:noWrap/>
                  <w:vAlign w:val="bottom"/>
                  <w:hideMark/>
                </w:tcPr>
                <w:p w14:paraId="2D665E40" w14:textId="77777777" w:rsidR="00003DFB" w:rsidRPr="000817EE" w:rsidRDefault="00003DFB" w:rsidP="003A5BA0">
                  <w:pPr>
                    <w:framePr w:hSpace="141" w:wrap="around" w:hAnchor="text" w:y="-720"/>
                    <w:spacing w:after="0" w:line="240" w:lineRule="auto"/>
                    <w:jc w:val="right"/>
                    <w:rPr>
                      <w:ins w:id="486" w:author="Frederik Schelle Hornnes" w:date="2024-09-11T12:57:00Z"/>
                      <w:rFonts w:ascii="Calibri" w:eastAsia="Times New Roman" w:hAnsi="Calibri" w:cs="Calibri"/>
                      <w:color w:val="000000"/>
                      <w:lang w:eastAsia="da-DK"/>
                    </w:rPr>
                  </w:pPr>
                  <w:ins w:id="487" w:author="Frederik Schelle Hornnes" w:date="2024-09-11T12:57:00Z">
                    <w:r w:rsidRPr="000817EE">
                      <w:rPr>
                        <w:rFonts w:ascii="Calibri" w:eastAsia="Times New Roman" w:hAnsi="Calibri" w:cs="Calibri"/>
                        <w:color w:val="000000"/>
                        <w:lang w:eastAsia="da-DK"/>
                      </w:rPr>
                      <w:t>0,14</w:t>
                    </w:r>
                  </w:ins>
                </w:p>
              </w:tc>
            </w:tr>
            <w:tr w:rsidR="00003DFB" w:rsidRPr="000817EE" w14:paraId="1825BE7B" w14:textId="77777777" w:rsidTr="00936C98">
              <w:trPr>
                <w:trHeight w:val="300"/>
                <w:ins w:id="48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1EA1231D" w14:textId="77777777" w:rsidR="00003DFB" w:rsidRPr="000817EE" w:rsidRDefault="00003DFB" w:rsidP="003A5BA0">
                  <w:pPr>
                    <w:framePr w:hSpace="141" w:wrap="around" w:hAnchor="text" w:y="-720"/>
                    <w:spacing w:after="0" w:line="240" w:lineRule="auto"/>
                    <w:rPr>
                      <w:ins w:id="489" w:author="Frederik Schelle Hornnes" w:date="2024-09-11T12:57:00Z"/>
                      <w:rFonts w:ascii="Calibri" w:eastAsia="Times New Roman" w:hAnsi="Calibri" w:cs="Calibri"/>
                      <w:color w:val="000000"/>
                      <w:lang w:eastAsia="da-DK"/>
                    </w:rPr>
                  </w:pPr>
                  <w:ins w:id="490" w:author="Frederik Schelle Hornnes" w:date="2024-09-11T12:57:00Z">
                    <w:r w:rsidRPr="000817EE">
                      <w:rPr>
                        <w:rFonts w:ascii="Calibri" w:eastAsia="Times New Roman" w:hAnsi="Calibri" w:cs="Calibri"/>
                        <w:color w:val="000000"/>
                        <w:lang w:eastAsia="da-DK"/>
                      </w:rPr>
                      <w:t>Tegl</w:t>
                    </w:r>
                  </w:ins>
                </w:p>
              </w:tc>
              <w:tc>
                <w:tcPr>
                  <w:tcW w:w="1276" w:type="dxa"/>
                  <w:tcBorders>
                    <w:top w:val="nil"/>
                    <w:left w:val="nil"/>
                    <w:bottom w:val="single" w:sz="4" w:space="0" w:color="auto"/>
                    <w:right w:val="single" w:sz="4" w:space="0" w:color="auto"/>
                  </w:tcBorders>
                  <w:shd w:val="clear" w:color="auto" w:fill="auto"/>
                  <w:noWrap/>
                  <w:vAlign w:val="bottom"/>
                  <w:hideMark/>
                </w:tcPr>
                <w:p w14:paraId="26CCC170" w14:textId="77777777" w:rsidR="00003DFB" w:rsidRPr="000817EE" w:rsidRDefault="00003DFB" w:rsidP="003A5BA0">
                  <w:pPr>
                    <w:framePr w:hSpace="141" w:wrap="around" w:hAnchor="text" w:y="-720"/>
                    <w:spacing w:after="0" w:line="240" w:lineRule="auto"/>
                    <w:jc w:val="right"/>
                    <w:rPr>
                      <w:ins w:id="491" w:author="Frederik Schelle Hornnes" w:date="2024-09-11T12:57:00Z"/>
                      <w:rFonts w:ascii="Calibri" w:eastAsia="Times New Roman" w:hAnsi="Calibri" w:cs="Calibri"/>
                      <w:color w:val="000000"/>
                      <w:lang w:eastAsia="da-DK"/>
                    </w:rPr>
                  </w:pPr>
                  <w:ins w:id="492" w:author="Frederik Schelle Hornnes" w:date="2024-09-11T12:57:00Z">
                    <w:r w:rsidRPr="000817EE">
                      <w:rPr>
                        <w:rFonts w:ascii="Calibri" w:eastAsia="Times New Roman" w:hAnsi="Calibri" w:cs="Calibri"/>
                        <w:color w:val="000000"/>
                        <w:lang w:eastAsia="da-DK"/>
                      </w:rPr>
                      <w:t>0,36</w:t>
                    </w:r>
                  </w:ins>
                </w:p>
              </w:tc>
            </w:tr>
            <w:tr w:rsidR="00003DFB" w:rsidRPr="000817EE" w14:paraId="4EA40E79" w14:textId="77777777" w:rsidTr="00936C98">
              <w:trPr>
                <w:trHeight w:val="300"/>
                <w:ins w:id="49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7B093186" w14:textId="77777777" w:rsidR="00003DFB" w:rsidRPr="000817EE" w:rsidRDefault="00003DFB" w:rsidP="003A5BA0">
                  <w:pPr>
                    <w:framePr w:hSpace="141" w:wrap="around" w:hAnchor="text" w:y="-720"/>
                    <w:spacing w:after="0" w:line="240" w:lineRule="auto"/>
                    <w:rPr>
                      <w:ins w:id="494" w:author="Frederik Schelle Hornnes" w:date="2024-09-11T12:57:00Z"/>
                      <w:rFonts w:ascii="Calibri" w:eastAsia="Times New Roman" w:hAnsi="Calibri" w:cs="Calibri"/>
                      <w:color w:val="000000"/>
                      <w:lang w:eastAsia="da-DK"/>
                    </w:rPr>
                  </w:pPr>
                  <w:ins w:id="495" w:author="Frederik Schelle Hornnes" w:date="2024-09-11T12:57:00Z">
                    <w:r w:rsidRPr="000817EE">
                      <w:rPr>
                        <w:rFonts w:ascii="Calibri" w:eastAsia="Times New Roman" w:hAnsi="Calibri" w:cs="Calibri"/>
                        <w:color w:val="000000"/>
                        <w:lang w:eastAsia="da-DK"/>
                      </w:rPr>
                      <w:t>Brokker</w:t>
                    </w:r>
                  </w:ins>
                </w:p>
              </w:tc>
              <w:tc>
                <w:tcPr>
                  <w:tcW w:w="1276" w:type="dxa"/>
                  <w:tcBorders>
                    <w:top w:val="nil"/>
                    <w:left w:val="nil"/>
                    <w:bottom w:val="single" w:sz="4" w:space="0" w:color="auto"/>
                    <w:right w:val="single" w:sz="4" w:space="0" w:color="auto"/>
                  </w:tcBorders>
                  <w:shd w:val="clear" w:color="auto" w:fill="auto"/>
                  <w:noWrap/>
                  <w:vAlign w:val="bottom"/>
                  <w:hideMark/>
                </w:tcPr>
                <w:p w14:paraId="2ABDCE67" w14:textId="77777777" w:rsidR="00003DFB" w:rsidRPr="000817EE" w:rsidRDefault="00003DFB" w:rsidP="003A5BA0">
                  <w:pPr>
                    <w:framePr w:hSpace="141" w:wrap="around" w:hAnchor="text" w:y="-720"/>
                    <w:spacing w:after="0" w:line="240" w:lineRule="auto"/>
                    <w:jc w:val="right"/>
                    <w:rPr>
                      <w:ins w:id="496" w:author="Frederik Schelle Hornnes" w:date="2024-09-11T12:57:00Z"/>
                      <w:rFonts w:ascii="Calibri" w:eastAsia="Times New Roman" w:hAnsi="Calibri" w:cs="Calibri"/>
                      <w:color w:val="000000"/>
                      <w:lang w:eastAsia="da-DK"/>
                    </w:rPr>
                  </w:pPr>
                  <w:ins w:id="497" w:author="Frederik Schelle Hornnes" w:date="2024-09-11T12:57:00Z">
                    <w:r w:rsidRPr="000817EE">
                      <w:rPr>
                        <w:rFonts w:ascii="Calibri" w:eastAsia="Times New Roman" w:hAnsi="Calibri" w:cs="Calibri"/>
                        <w:color w:val="000000"/>
                        <w:lang w:eastAsia="da-DK"/>
                      </w:rPr>
                      <w:t>0,23</w:t>
                    </w:r>
                  </w:ins>
                </w:p>
              </w:tc>
            </w:tr>
            <w:tr w:rsidR="00003DFB" w:rsidRPr="000817EE" w14:paraId="106D3A79" w14:textId="77777777" w:rsidTr="00936C98">
              <w:trPr>
                <w:trHeight w:val="300"/>
                <w:ins w:id="498"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06CC159F" w14:textId="77777777" w:rsidR="00003DFB" w:rsidRPr="000817EE" w:rsidRDefault="00003DFB" w:rsidP="003A5BA0">
                  <w:pPr>
                    <w:framePr w:hSpace="141" w:wrap="around" w:hAnchor="text" w:y="-720"/>
                    <w:spacing w:after="0" w:line="240" w:lineRule="auto"/>
                    <w:rPr>
                      <w:ins w:id="499" w:author="Frederik Schelle Hornnes" w:date="2024-09-11T12:57:00Z"/>
                      <w:rFonts w:ascii="Calibri" w:eastAsia="Times New Roman" w:hAnsi="Calibri" w:cs="Calibri"/>
                      <w:color w:val="000000"/>
                      <w:lang w:eastAsia="da-DK"/>
                    </w:rPr>
                  </w:pPr>
                  <w:ins w:id="500" w:author="Frederik Schelle Hornnes" w:date="2024-09-11T12:57:00Z">
                    <w:r w:rsidRPr="000817EE">
                      <w:rPr>
                        <w:rFonts w:ascii="Calibri" w:eastAsia="Times New Roman" w:hAnsi="Calibri" w:cs="Calibri"/>
                        <w:color w:val="000000"/>
                        <w:lang w:eastAsia="da-DK"/>
                      </w:rPr>
                      <w:t>Beton</w:t>
                    </w:r>
                  </w:ins>
                </w:p>
              </w:tc>
              <w:tc>
                <w:tcPr>
                  <w:tcW w:w="1276" w:type="dxa"/>
                  <w:tcBorders>
                    <w:top w:val="nil"/>
                    <w:left w:val="nil"/>
                    <w:bottom w:val="single" w:sz="4" w:space="0" w:color="auto"/>
                    <w:right w:val="single" w:sz="4" w:space="0" w:color="auto"/>
                  </w:tcBorders>
                  <w:shd w:val="clear" w:color="auto" w:fill="auto"/>
                  <w:noWrap/>
                  <w:vAlign w:val="bottom"/>
                  <w:hideMark/>
                </w:tcPr>
                <w:p w14:paraId="5E662A2F" w14:textId="77777777" w:rsidR="00003DFB" w:rsidRPr="000817EE" w:rsidRDefault="00003DFB" w:rsidP="003A5BA0">
                  <w:pPr>
                    <w:framePr w:hSpace="141" w:wrap="around" w:hAnchor="text" w:y="-720"/>
                    <w:spacing w:after="0" w:line="240" w:lineRule="auto"/>
                    <w:jc w:val="right"/>
                    <w:rPr>
                      <w:ins w:id="501" w:author="Frederik Schelle Hornnes" w:date="2024-09-11T12:57:00Z"/>
                      <w:rFonts w:ascii="Calibri" w:eastAsia="Times New Roman" w:hAnsi="Calibri" w:cs="Calibri"/>
                      <w:color w:val="000000"/>
                      <w:lang w:eastAsia="da-DK"/>
                    </w:rPr>
                  </w:pPr>
                  <w:ins w:id="502" w:author="Frederik Schelle Hornnes" w:date="2024-09-11T12:57:00Z">
                    <w:r w:rsidRPr="000817EE">
                      <w:rPr>
                        <w:rFonts w:ascii="Calibri" w:eastAsia="Times New Roman" w:hAnsi="Calibri" w:cs="Calibri"/>
                        <w:color w:val="000000"/>
                        <w:lang w:eastAsia="da-DK"/>
                      </w:rPr>
                      <w:t>0,17</w:t>
                    </w:r>
                  </w:ins>
                </w:p>
              </w:tc>
            </w:tr>
            <w:tr w:rsidR="00003DFB" w:rsidRPr="000817EE" w14:paraId="56619317" w14:textId="77777777" w:rsidTr="00936C98">
              <w:trPr>
                <w:trHeight w:val="300"/>
                <w:ins w:id="503" w:author="Frederik Schelle Hornnes" w:date="2024-09-11T12:57:00Z"/>
              </w:trPr>
              <w:tc>
                <w:tcPr>
                  <w:tcW w:w="1151" w:type="dxa"/>
                  <w:tcBorders>
                    <w:top w:val="nil"/>
                    <w:left w:val="single" w:sz="4" w:space="0" w:color="auto"/>
                    <w:bottom w:val="single" w:sz="4" w:space="0" w:color="auto"/>
                    <w:right w:val="single" w:sz="4" w:space="0" w:color="auto"/>
                  </w:tcBorders>
                  <w:shd w:val="clear" w:color="auto" w:fill="auto"/>
                  <w:noWrap/>
                  <w:vAlign w:val="bottom"/>
                  <w:hideMark/>
                </w:tcPr>
                <w:p w14:paraId="4968EEED" w14:textId="77777777" w:rsidR="00003DFB" w:rsidRPr="000817EE" w:rsidRDefault="00003DFB" w:rsidP="003A5BA0">
                  <w:pPr>
                    <w:framePr w:hSpace="141" w:wrap="around" w:hAnchor="text" w:y="-720"/>
                    <w:spacing w:after="0" w:line="240" w:lineRule="auto"/>
                    <w:rPr>
                      <w:ins w:id="504" w:author="Frederik Schelle Hornnes" w:date="2024-09-11T12:57:00Z"/>
                      <w:rFonts w:ascii="Calibri" w:eastAsia="Times New Roman" w:hAnsi="Calibri" w:cs="Calibri"/>
                      <w:color w:val="000000"/>
                      <w:lang w:eastAsia="da-DK"/>
                    </w:rPr>
                  </w:pPr>
                  <w:ins w:id="505" w:author="Frederik Schelle Hornnes" w:date="2024-09-11T12:57:00Z">
                    <w:r w:rsidRPr="000817EE">
                      <w:rPr>
                        <w:rFonts w:ascii="Calibri" w:eastAsia="Times New Roman" w:hAnsi="Calibri" w:cs="Calibri"/>
                        <w:color w:val="000000"/>
                        <w:lang w:eastAsia="da-DK"/>
                      </w:rPr>
                      <w:lastRenderedPageBreak/>
                      <w:t>Asfalt</w:t>
                    </w:r>
                  </w:ins>
                </w:p>
              </w:tc>
              <w:tc>
                <w:tcPr>
                  <w:tcW w:w="1276" w:type="dxa"/>
                  <w:tcBorders>
                    <w:top w:val="nil"/>
                    <w:left w:val="nil"/>
                    <w:bottom w:val="single" w:sz="4" w:space="0" w:color="auto"/>
                    <w:right w:val="single" w:sz="4" w:space="0" w:color="auto"/>
                  </w:tcBorders>
                  <w:shd w:val="clear" w:color="auto" w:fill="auto"/>
                  <w:noWrap/>
                  <w:vAlign w:val="bottom"/>
                  <w:hideMark/>
                </w:tcPr>
                <w:p w14:paraId="59A2D210" w14:textId="77777777" w:rsidR="00003DFB" w:rsidRPr="000817EE" w:rsidRDefault="00003DFB" w:rsidP="003A5BA0">
                  <w:pPr>
                    <w:framePr w:hSpace="141" w:wrap="around" w:hAnchor="text" w:y="-720"/>
                    <w:spacing w:after="0" w:line="240" w:lineRule="auto"/>
                    <w:jc w:val="right"/>
                    <w:rPr>
                      <w:ins w:id="506" w:author="Frederik Schelle Hornnes" w:date="2024-09-11T12:57:00Z"/>
                      <w:rFonts w:ascii="Calibri" w:eastAsia="Times New Roman" w:hAnsi="Calibri" w:cs="Calibri"/>
                      <w:color w:val="000000"/>
                      <w:lang w:eastAsia="da-DK"/>
                    </w:rPr>
                  </w:pPr>
                  <w:ins w:id="507" w:author="Frederik Schelle Hornnes" w:date="2024-09-11T12:57:00Z">
                    <w:r w:rsidRPr="000817EE">
                      <w:rPr>
                        <w:rFonts w:ascii="Calibri" w:eastAsia="Times New Roman" w:hAnsi="Calibri" w:cs="Calibri"/>
                        <w:color w:val="000000"/>
                        <w:lang w:eastAsia="da-DK"/>
                      </w:rPr>
                      <w:t>0,07</w:t>
                    </w:r>
                  </w:ins>
                </w:p>
              </w:tc>
            </w:tr>
          </w:tbl>
          <w:p w14:paraId="05BE1BF7" w14:textId="7FA440CF" w:rsidR="00003DFB" w:rsidRDefault="00003DFB" w:rsidP="006E5CAD">
            <w:pPr>
              <w:spacing w:after="100" w:afterAutospacing="1"/>
              <w:rPr>
                <w:ins w:id="508" w:author="Johan Vestergaard Paulsen" w:date="2024-05-07T14:33:00Z"/>
              </w:rPr>
            </w:pPr>
          </w:p>
          <w:p w14:paraId="50885CD7" w14:textId="1A5E8AE9" w:rsidR="00003DFB" w:rsidRDefault="00003DFB" w:rsidP="006E5CAD">
            <w:pPr>
              <w:rPr>
                <w:ins w:id="509" w:author="Johan Vestergaard Paulsen" w:date="2024-07-18T14:59:00Z"/>
                <w:iCs/>
              </w:rPr>
            </w:pPr>
          </w:p>
          <w:p w14:paraId="3803C837" w14:textId="0424A8F8" w:rsidR="00003DFB" w:rsidRDefault="00003DFB" w:rsidP="006E5CAD">
            <w:pPr>
              <w:rPr>
                <w:ins w:id="510" w:author="Johan Vestergaard Paulsen" w:date="2024-07-18T14:59:00Z"/>
                <w:iCs/>
              </w:rPr>
            </w:pPr>
          </w:p>
          <w:p w14:paraId="0D72F469" w14:textId="77777777" w:rsidR="00003DFB" w:rsidRPr="00195BD7" w:rsidRDefault="00003DFB" w:rsidP="006E5CAD">
            <w:pPr>
              <w:rPr>
                <w:ins w:id="511" w:author="Frederik Schelle Hornnes" w:date="2024-06-17T14:56:00Z"/>
                <w:iCs/>
              </w:rPr>
            </w:pPr>
          </w:p>
          <w:p w14:paraId="18AE88EB" w14:textId="1D9BEA13" w:rsidR="00003DFB" w:rsidRDefault="00003DFB" w:rsidP="006E5CAD">
            <w:pPr>
              <w:spacing w:after="100" w:afterAutospacing="1"/>
            </w:pPr>
          </w:p>
        </w:tc>
        <w:tc>
          <w:tcPr>
            <w:tcW w:w="4819" w:type="dxa"/>
          </w:tcPr>
          <w:p w14:paraId="4C25DCE7" w14:textId="42083B3C" w:rsidR="00003DFB" w:rsidRDefault="00003DFB" w:rsidP="006E5CAD">
            <w:pPr>
              <w:rPr>
                <w:noProof/>
                <w:lang w:eastAsia="da-DK"/>
              </w:rPr>
            </w:pPr>
            <w:r>
              <w:rPr>
                <w:noProof/>
                <w:lang w:eastAsia="da-DK"/>
              </w:rPr>
              <w:lastRenderedPageBreak/>
              <w:t>Lige som med transporten i tabel 10 indføres der for behandlingen af affald et generisk datasæt, der kan anvendes i stedet for nøjagtig beregning af klimapåvirkningen fra de konkrete produkter.</w:t>
            </w:r>
          </w:p>
          <w:p w14:paraId="50D55073" w14:textId="227C3BF2" w:rsidR="00003DFB" w:rsidRDefault="00003DFB" w:rsidP="006E5CAD">
            <w:pPr>
              <w:rPr>
                <w:noProof/>
                <w:lang w:eastAsia="da-DK"/>
              </w:rPr>
            </w:pPr>
          </w:p>
          <w:p w14:paraId="13148989" w14:textId="2EFB8DB0" w:rsidR="00003DFB" w:rsidRDefault="00003DFB" w:rsidP="006E5CAD">
            <w:pPr>
              <w:rPr>
                <w:noProof/>
                <w:lang w:eastAsia="da-DK"/>
              </w:rPr>
            </w:pPr>
            <w:r>
              <w:rPr>
                <w:noProof/>
                <w:lang w:eastAsia="da-DK"/>
              </w:rPr>
              <w:t>Hvis man har en EPD for produktet, som affaldsbehandles, kan det benyttes i stedet, ligesom en EPD kan benyttes som alternativ til tabel 7.</w:t>
            </w:r>
          </w:p>
          <w:p w14:paraId="7AC74BCD" w14:textId="020670E6" w:rsidR="00003DFB" w:rsidRDefault="00003DFB" w:rsidP="006E5CAD">
            <w:pPr>
              <w:rPr>
                <w:noProof/>
                <w:lang w:eastAsia="da-DK"/>
              </w:rPr>
            </w:pPr>
          </w:p>
        </w:tc>
        <w:tc>
          <w:tcPr>
            <w:tcW w:w="4915" w:type="dxa"/>
          </w:tcPr>
          <w:p w14:paraId="4AB3ECA9" w14:textId="77777777" w:rsidR="00003DFB" w:rsidRDefault="00003DFB" w:rsidP="006E5CAD"/>
        </w:tc>
      </w:tr>
      <w:tr w:rsidR="00003DFB" w14:paraId="51AEF48B" w14:textId="77777777" w:rsidTr="006E5CAD">
        <w:tc>
          <w:tcPr>
            <w:tcW w:w="15825" w:type="dxa"/>
            <w:gridSpan w:val="5"/>
          </w:tcPr>
          <w:p w14:paraId="5A3C2D9E" w14:textId="608471E3" w:rsidR="00003DFB" w:rsidRDefault="00003DFB" w:rsidP="006E5CAD">
            <w:pPr>
              <w:jc w:val="center"/>
            </w:pPr>
            <w:r w:rsidRPr="008022CE">
              <w:rPr>
                <w:sz w:val="36"/>
              </w:rPr>
              <w:t xml:space="preserve">Bilag </w:t>
            </w:r>
            <w:r>
              <w:rPr>
                <w:sz w:val="36"/>
              </w:rPr>
              <w:t>7</w:t>
            </w:r>
          </w:p>
        </w:tc>
      </w:tr>
      <w:tr w:rsidR="00003DFB" w14:paraId="5D937392" w14:textId="77777777" w:rsidTr="006E5CAD">
        <w:tc>
          <w:tcPr>
            <w:tcW w:w="6091" w:type="dxa"/>
            <w:gridSpan w:val="3"/>
          </w:tcPr>
          <w:p w14:paraId="54EEAA0A" w14:textId="02E5E37D" w:rsidR="00003DFB" w:rsidRDefault="00003DFB" w:rsidP="006E5CAD">
            <w:pPr>
              <w:spacing w:after="100" w:afterAutospacing="1"/>
              <w:rPr>
                <w:ins w:id="512" w:author="Johan Vestergaard Paulsen" w:date="2024-08-28T13:40:00Z"/>
                <w:lang w:eastAsia="da-DK"/>
              </w:rPr>
            </w:pPr>
            <w:ins w:id="513" w:author="Frederik Schelle Hornnes" w:date="2024-09-11T14:09:00Z">
              <w:r>
                <w:t>Tabel 12 - S</w:t>
              </w:r>
              <w:r>
                <w:rPr>
                  <w:lang w:eastAsia="da-DK"/>
                </w:rPr>
                <w:t>tandardværdier for energiforbrug i sommerhuse</w:t>
              </w:r>
            </w:ins>
            <w:ins w:id="514" w:author="Frederik Schelle Hornnes" w:date="2024-09-06T11:23:00Z">
              <w:r>
                <w:rPr>
                  <w:lang w:eastAsia="da-DK"/>
                </w:rPr>
                <w:t>, campinghytter og lignende ferieboliger</w:t>
              </w:r>
            </w:ins>
            <w:ins w:id="515" w:author="Johan Vestergaard Paulsen" w:date="2024-08-28T13:40:00Z">
              <w:r>
                <w:rPr>
                  <w:lang w:eastAsia="da-DK"/>
                </w:rPr>
                <w:t>.</w:t>
              </w:r>
            </w:ins>
          </w:p>
          <w:p w14:paraId="63E39F4C" w14:textId="044A720A" w:rsidR="00003DFB" w:rsidRDefault="00003DFB" w:rsidP="006E5CAD">
            <w:pPr>
              <w:rPr>
                <w:ins w:id="516" w:author="Frederik Schelle Hornnes" w:date="2024-09-11T14:09:00Z"/>
              </w:rPr>
            </w:pPr>
            <w:ins w:id="517" w:author="Frederik Schelle Hornnes" w:date="2024-09-11T14:09:00Z">
              <w:r>
                <w:t xml:space="preserve">Klimapåvirkningen fra driftsenergi (i modul B6) beregnes på baggrund af energibehovet fra nedenstående standardværdier pr. </w:t>
              </w:r>
            </w:ins>
            <w:ins w:id="518" w:author="Frederik Schelle Hornnes" w:date="2024-09-13T11:09:00Z">
              <w:r>
                <w:t>m</w:t>
              </w:r>
              <w:r w:rsidRPr="0074537A">
                <w:rPr>
                  <w:vertAlign w:val="superscript"/>
                </w:rPr>
                <w:t>2</w:t>
              </w:r>
            </w:ins>
            <w:ins w:id="519" w:author="Frederik Schelle Hornnes" w:date="2024-09-11T14:09:00Z">
              <w:r>
                <w:t xml:space="preserve"> opvarmet etageareal,</w:t>
              </w:r>
              <w:r>
                <w:rPr>
                  <w:lang w:eastAsia="da-DK"/>
                </w:rPr>
                <w:t xml:space="preserve"> med udgangspunkt i bygningens forsyningskilde. </w:t>
              </w:r>
              <w:r>
                <w:t>Hvis bygningen har flere forsyningskilder, foretages et arealvægtet gennemsnit.</w:t>
              </w:r>
            </w:ins>
          </w:p>
          <w:p w14:paraId="4D287C85" w14:textId="77777777" w:rsidR="00003DFB" w:rsidRDefault="00003DFB" w:rsidP="006E5CAD">
            <w:pPr>
              <w:rPr>
                <w:ins w:id="520" w:author="Johan Vestergaard Paulsen" w:date="2024-08-28T13:40:00Z"/>
              </w:rPr>
            </w:pPr>
          </w:p>
          <w:p w14:paraId="3CD4E706" w14:textId="7CC08877" w:rsidR="00003DFB" w:rsidRDefault="00003DFB" w:rsidP="006E5CAD">
            <w:pPr>
              <w:rPr>
                <w:ins w:id="521" w:author="Frederik Schelle Hornnes" w:date="2024-09-11T14:10:00Z"/>
              </w:rPr>
            </w:pPr>
            <w:ins w:id="522" w:author="Frederik Schelle Hornnes" w:date="2024-09-11T14:09:00Z">
              <w:r>
                <w:t>Energibehovet omregnes til klimapåvirkning ifølge de emissionsfaktorer, som fremgår af </w:t>
              </w:r>
              <w:r>
                <w:fldChar w:fldCharType="begin"/>
              </w:r>
              <w:r>
                <w:instrText xml:space="preserve"> HYPERLINK "https://bygningsreglementet.dk/Bilag/B2/Bilag_2/Tabel_8" \l "1f165e42-7a97-45dd-9f4d-5b6373522e23" </w:instrText>
              </w:r>
              <w:r>
                <w:fldChar w:fldCharType="separate"/>
              </w:r>
              <w:r>
                <w:rPr>
                  <w:rStyle w:val="Hyperlink"/>
                </w:rPr>
                <w:t>bilag 2, tabel 8</w:t>
              </w:r>
              <w:r>
                <w:fldChar w:fldCharType="end"/>
              </w:r>
              <w:r>
                <w:t>.1.</w:t>
              </w:r>
            </w:ins>
          </w:p>
          <w:p w14:paraId="01403AE4" w14:textId="77777777" w:rsidR="00003DFB" w:rsidRDefault="00003DFB" w:rsidP="006E5CAD">
            <w:pPr>
              <w:rPr>
                <w:ins w:id="523" w:author="Frederik Schelle Hornnes" w:date="2024-09-11T14:09:00Z"/>
              </w:rPr>
            </w:pPr>
          </w:p>
          <w:tbl>
            <w:tblPr>
              <w:tblW w:w="5550" w:type="dxa"/>
              <w:tblLayout w:type="fixed"/>
              <w:tblCellMar>
                <w:left w:w="70" w:type="dxa"/>
                <w:right w:w="70" w:type="dxa"/>
              </w:tblCellMar>
              <w:tblLook w:val="04A0" w:firstRow="1" w:lastRow="0" w:firstColumn="1" w:lastColumn="0" w:noHBand="0" w:noVBand="1"/>
            </w:tblPr>
            <w:tblGrid>
              <w:gridCol w:w="2290"/>
              <w:gridCol w:w="1701"/>
              <w:gridCol w:w="1559"/>
            </w:tblGrid>
            <w:tr w:rsidR="00003DFB" w14:paraId="2A5E7210" w14:textId="77777777" w:rsidTr="00A95083">
              <w:trPr>
                <w:trHeight w:val="283"/>
                <w:ins w:id="524" w:author="Frederik Schelle Hornnes" w:date="2024-09-11T14:10:00Z"/>
              </w:trPr>
              <w:tc>
                <w:tcPr>
                  <w:tcW w:w="5550" w:type="dxa"/>
                  <w:gridSpan w:val="3"/>
                  <w:tcBorders>
                    <w:top w:val="single" w:sz="4" w:space="0" w:color="auto"/>
                    <w:left w:val="nil"/>
                    <w:bottom w:val="single" w:sz="4" w:space="0" w:color="auto"/>
                    <w:right w:val="nil"/>
                  </w:tcBorders>
                  <w:noWrap/>
                  <w:vAlign w:val="bottom"/>
                  <w:hideMark/>
                </w:tcPr>
                <w:p w14:paraId="42935CDD" w14:textId="77777777" w:rsidR="00003DFB" w:rsidRDefault="00003DFB" w:rsidP="003A5BA0">
                  <w:pPr>
                    <w:framePr w:hSpace="141" w:wrap="around" w:hAnchor="text" w:y="-720"/>
                    <w:spacing w:after="0" w:line="240" w:lineRule="auto"/>
                    <w:rPr>
                      <w:ins w:id="525" w:author="Frederik Schelle Hornnes" w:date="2024-09-11T14:10:00Z"/>
                      <w:rFonts w:ascii="Arial Narrow" w:hAnsi="Arial Narrow"/>
                      <w:b/>
                      <w:bCs/>
                      <w:color w:val="000000"/>
                      <w:sz w:val="18"/>
                      <w:szCs w:val="18"/>
                    </w:rPr>
                  </w:pPr>
                  <w:ins w:id="526" w:author="Frederik Schelle Hornnes" w:date="2024-09-11T14:10:00Z">
                    <w:r>
                      <w:rPr>
                        <w:rFonts w:ascii="Arial Narrow" w:hAnsi="Arial Narrow"/>
                        <w:b/>
                        <w:bCs/>
                        <w:color w:val="000000"/>
                        <w:sz w:val="18"/>
                        <w:szCs w:val="18"/>
                      </w:rPr>
                      <w:t>Energiforbrug [i kWh/m</w:t>
                    </w:r>
                    <w:r>
                      <w:rPr>
                        <w:rFonts w:ascii="Arial Narrow" w:hAnsi="Arial Narrow"/>
                        <w:b/>
                        <w:bCs/>
                        <w:color w:val="000000"/>
                        <w:sz w:val="18"/>
                        <w:szCs w:val="18"/>
                        <w:vertAlign w:val="superscript"/>
                      </w:rPr>
                      <w:t>2</w:t>
                    </w:r>
                    <w:r>
                      <w:rPr>
                        <w:rFonts w:ascii="Arial Narrow" w:hAnsi="Arial Narrow"/>
                        <w:b/>
                        <w:bCs/>
                        <w:color w:val="000000"/>
                        <w:sz w:val="18"/>
                        <w:szCs w:val="18"/>
                      </w:rPr>
                      <w:t>]</w:t>
                    </w:r>
                  </w:ins>
                </w:p>
              </w:tc>
            </w:tr>
            <w:tr w:rsidR="00003DFB" w14:paraId="16896775" w14:textId="77777777" w:rsidTr="00A95083">
              <w:trPr>
                <w:trHeight w:val="283"/>
                <w:ins w:id="527" w:author="Frederik Schelle Hornnes" w:date="2024-09-11T14:10:00Z"/>
              </w:trPr>
              <w:tc>
                <w:tcPr>
                  <w:tcW w:w="2290" w:type="dxa"/>
                  <w:tcBorders>
                    <w:top w:val="nil"/>
                    <w:left w:val="nil"/>
                    <w:bottom w:val="single" w:sz="4" w:space="0" w:color="auto"/>
                    <w:right w:val="nil"/>
                  </w:tcBorders>
                  <w:noWrap/>
                  <w:vAlign w:val="bottom"/>
                  <w:hideMark/>
                </w:tcPr>
                <w:p w14:paraId="044A993F" w14:textId="77777777" w:rsidR="00003DFB" w:rsidRDefault="00003DFB" w:rsidP="003A5BA0">
                  <w:pPr>
                    <w:framePr w:hSpace="141" w:wrap="around" w:hAnchor="text" w:y="-720"/>
                    <w:spacing w:after="0" w:line="240" w:lineRule="auto"/>
                    <w:rPr>
                      <w:ins w:id="528" w:author="Frederik Schelle Hornnes" w:date="2024-09-11T14:10:00Z"/>
                      <w:rFonts w:ascii="Arial Narrow" w:hAnsi="Arial Narrow"/>
                      <w:b/>
                      <w:bCs/>
                      <w:color w:val="000000"/>
                      <w:sz w:val="18"/>
                      <w:szCs w:val="18"/>
                    </w:rPr>
                  </w:pPr>
                  <w:ins w:id="529" w:author="Frederik Schelle Hornnes" w:date="2024-09-11T14:10:00Z">
                    <w:r>
                      <w:rPr>
                        <w:rFonts w:ascii="Arial Narrow" w:hAnsi="Arial Narrow"/>
                        <w:b/>
                        <w:bCs/>
                        <w:color w:val="000000"/>
                        <w:sz w:val="18"/>
                        <w:szCs w:val="18"/>
                      </w:rPr>
                      <w:t>Varmebehov ved elvarme, fjernvarme eller anden opvarmning</w:t>
                    </w:r>
                  </w:ins>
                </w:p>
              </w:tc>
              <w:tc>
                <w:tcPr>
                  <w:tcW w:w="1701" w:type="dxa"/>
                  <w:tcBorders>
                    <w:top w:val="nil"/>
                    <w:left w:val="nil"/>
                    <w:bottom w:val="single" w:sz="4" w:space="0" w:color="auto"/>
                    <w:right w:val="nil"/>
                  </w:tcBorders>
                  <w:noWrap/>
                  <w:vAlign w:val="bottom"/>
                  <w:hideMark/>
                </w:tcPr>
                <w:p w14:paraId="3CE5B9AA" w14:textId="77777777" w:rsidR="00003DFB" w:rsidRDefault="00003DFB" w:rsidP="003A5BA0">
                  <w:pPr>
                    <w:framePr w:hSpace="141" w:wrap="around" w:hAnchor="text" w:y="-720"/>
                    <w:spacing w:after="0" w:line="240" w:lineRule="auto"/>
                    <w:rPr>
                      <w:ins w:id="530" w:author="Frederik Schelle Hornnes" w:date="2024-09-11T14:10:00Z"/>
                      <w:rFonts w:ascii="Arial Narrow" w:hAnsi="Arial Narrow"/>
                      <w:b/>
                      <w:bCs/>
                      <w:color w:val="000000"/>
                      <w:sz w:val="18"/>
                      <w:szCs w:val="18"/>
                    </w:rPr>
                  </w:pPr>
                  <w:ins w:id="531" w:author="Frederik Schelle Hornnes" w:date="2024-09-11T14:10:00Z">
                    <w:r>
                      <w:rPr>
                        <w:rFonts w:ascii="Arial Narrow" w:hAnsi="Arial Narrow"/>
                        <w:b/>
                        <w:bCs/>
                        <w:color w:val="000000"/>
                        <w:sz w:val="18"/>
                        <w:szCs w:val="18"/>
                      </w:rPr>
                      <w:t>Varmepumpe luft/luft - elbehov</w:t>
                    </w:r>
                  </w:ins>
                </w:p>
              </w:tc>
              <w:tc>
                <w:tcPr>
                  <w:tcW w:w="1559" w:type="dxa"/>
                  <w:tcBorders>
                    <w:top w:val="nil"/>
                    <w:left w:val="nil"/>
                    <w:bottom w:val="single" w:sz="4" w:space="0" w:color="auto"/>
                    <w:right w:val="nil"/>
                  </w:tcBorders>
                  <w:noWrap/>
                  <w:vAlign w:val="bottom"/>
                  <w:hideMark/>
                </w:tcPr>
                <w:p w14:paraId="541075F0" w14:textId="77777777" w:rsidR="00003DFB" w:rsidRDefault="00003DFB" w:rsidP="003A5BA0">
                  <w:pPr>
                    <w:framePr w:hSpace="141" w:wrap="around" w:hAnchor="text" w:y="-720"/>
                    <w:spacing w:after="0" w:line="240" w:lineRule="auto"/>
                    <w:rPr>
                      <w:ins w:id="532" w:author="Frederik Schelle Hornnes" w:date="2024-09-11T14:10:00Z"/>
                      <w:rFonts w:ascii="Arial Narrow" w:hAnsi="Arial Narrow"/>
                      <w:b/>
                      <w:bCs/>
                      <w:color w:val="000000"/>
                      <w:sz w:val="18"/>
                      <w:szCs w:val="18"/>
                    </w:rPr>
                  </w:pPr>
                  <w:ins w:id="533" w:author="Frederik Schelle Hornnes" w:date="2024-09-11T14:10:00Z">
                    <w:r>
                      <w:rPr>
                        <w:rFonts w:ascii="Arial Narrow" w:hAnsi="Arial Narrow"/>
                        <w:b/>
                        <w:bCs/>
                        <w:color w:val="000000"/>
                        <w:sz w:val="18"/>
                        <w:szCs w:val="18"/>
                      </w:rPr>
                      <w:t>Varmepumpe luft/vand - elbehov</w:t>
                    </w:r>
                  </w:ins>
                </w:p>
              </w:tc>
            </w:tr>
            <w:tr w:rsidR="00003DFB" w14:paraId="1A81B319" w14:textId="77777777" w:rsidTr="00A95083">
              <w:trPr>
                <w:trHeight w:val="283"/>
                <w:ins w:id="534" w:author="Frederik Schelle Hornnes" w:date="2024-09-11T14:10:00Z"/>
              </w:trPr>
              <w:tc>
                <w:tcPr>
                  <w:tcW w:w="2290" w:type="dxa"/>
                  <w:tcBorders>
                    <w:top w:val="single" w:sz="4" w:space="0" w:color="auto"/>
                    <w:left w:val="nil"/>
                    <w:bottom w:val="single" w:sz="4" w:space="0" w:color="auto"/>
                    <w:right w:val="nil"/>
                  </w:tcBorders>
                  <w:noWrap/>
                  <w:vAlign w:val="center"/>
                </w:tcPr>
                <w:p w14:paraId="3052C33B" w14:textId="77777777" w:rsidR="00003DFB" w:rsidRDefault="00003DFB" w:rsidP="003A5BA0">
                  <w:pPr>
                    <w:framePr w:hSpace="141" w:wrap="around" w:hAnchor="text" w:y="-720"/>
                    <w:spacing w:after="0" w:line="240" w:lineRule="auto"/>
                    <w:rPr>
                      <w:ins w:id="535" w:author="Frederik Schelle Hornnes" w:date="2024-09-11T14:10:00Z"/>
                      <w:rFonts w:ascii="Arial Narrow" w:hAnsi="Arial Narrow"/>
                      <w:color w:val="000000"/>
                      <w:sz w:val="18"/>
                      <w:szCs w:val="18"/>
                    </w:rPr>
                  </w:pPr>
                  <w:ins w:id="536" w:author="Frederik Schelle Hornnes" w:date="2024-09-11T14:10:00Z">
                    <w:r>
                      <w:rPr>
                        <w:rFonts w:ascii="Arial Narrow" w:hAnsi="Arial Narrow"/>
                        <w:color w:val="000000"/>
                        <w:sz w:val="18"/>
                        <w:szCs w:val="18"/>
                      </w:rPr>
                      <w:t>33,2</w:t>
                    </w:r>
                  </w:ins>
                </w:p>
              </w:tc>
              <w:tc>
                <w:tcPr>
                  <w:tcW w:w="1701" w:type="dxa"/>
                  <w:tcBorders>
                    <w:top w:val="single" w:sz="4" w:space="0" w:color="auto"/>
                    <w:left w:val="nil"/>
                    <w:bottom w:val="single" w:sz="4" w:space="0" w:color="auto"/>
                    <w:right w:val="nil"/>
                  </w:tcBorders>
                  <w:noWrap/>
                  <w:vAlign w:val="center"/>
                </w:tcPr>
                <w:p w14:paraId="72186C19" w14:textId="77777777" w:rsidR="00003DFB" w:rsidRDefault="00003DFB" w:rsidP="003A5BA0">
                  <w:pPr>
                    <w:framePr w:hSpace="141" w:wrap="around" w:hAnchor="text" w:y="-720"/>
                    <w:spacing w:after="0" w:line="240" w:lineRule="auto"/>
                    <w:rPr>
                      <w:ins w:id="537" w:author="Frederik Schelle Hornnes" w:date="2024-09-11T14:10:00Z"/>
                      <w:rFonts w:ascii="Arial Narrow" w:hAnsi="Arial Narrow"/>
                      <w:color w:val="000000"/>
                      <w:sz w:val="18"/>
                      <w:szCs w:val="18"/>
                    </w:rPr>
                  </w:pPr>
                  <w:ins w:id="538" w:author="Frederik Schelle Hornnes" w:date="2024-09-11T14:10:00Z">
                    <w:r>
                      <w:rPr>
                        <w:rFonts w:ascii="Arial Narrow" w:hAnsi="Arial Narrow"/>
                        <w:color w:val="000000"/>
                        <w:sz w:val="18"/>
                        <w:szCs w:val="18"/>
                      </w:rPr>
                      <w:t>21,2</w:t>
                    </w:r>
                  </w:ins>
                </w:p>
              </w:tc>
              <w:tc>
                <w:tcPr>
                  <w:tcW w:w="1559" w:type="dxa"/>
                  <w:tcBorders>
                    <w:top w:val="single" w:sz="4" w:space="0" w:color="auto"/>
                    <w:left w:val="nil"/>
                    <w:bottom w:val="single" w:sz="4" w:space="0" w:color="auto"/>
                    <w:right w:val="nil"/>
                  </w:tcBorders>
                  <w:noWrap/>
                  <w:vAlign w:val="center"/>
                </w:tcPr>
                <w:p w14:paraId="2DF7E7BB" w14:textId="77777777" w:rsidR="00003DFB" w:rsidRDefault="00003DFB" w:rsidP="003A5BA0">
                  <w:pPr>
                    <w:framePr w:hSpace="141" w:wrap="around" w:hAnchor="text" w:y="-720"/>
                    <w:spacing w:after="0" w:line="240" w:lineRule="auto"/>
                    <w:rPr>
                      <w:ins w:id="539" w:author="Frederik Schelle Hornnes" w:date="2024-09-11T14:10:00Z"/>
                      <w:rFonts w:ascii="Arial Narrow" w:hAnsi="Arial Narrow"/>
                      <w:color w:val="000000"/>
                      <w:sz w:val="18"/>
                      <w:szCs w:val="18"/>
                    </w:rPr>
                  </w:pPr>
                  <w:ins w:id="540" w:author="Frederik Schelle Hornnes" w:date="2024-09-11T14:10:00Z">
                    <w:r>
                      <w:rPr>
                        <w:rFonts w:ascii="Arial Narrow" w:hAnsi="Arial Narrow"/>
                        <w:color w:val="000000"/>
                        <w:sz w:val="18"/>
                        <w:szCs w:val="18"/>
                      </w:rPr>
                      <w:t>10,1</w:t>
                    </w:r>
                  </w:ins>
                </w:p>
              </w:tc>
            </w:tr>
          </w:tbl>
          <w:p w14:paraId="166AAE9C" w14:textId="4650F8A3" w:rsidR="00003DFB" w:rsidRDefault="00003DFB" w:rsidP="006E5CAD">
            <w:pPr>
              <w:spacing w:after="100" w:afterAutospacing="1"/>
              <w:rPr>
                <w:ins w:id="541" w:author="Johan Vestergaard Paulsen" w:date="2024-05-07T14:33:00Z"/>
              </w:rPr>
            </w:pPr>
          </w:p>
          <w:p w14:paraId="7329673E" w14:textId="77777777" w:rsidR="00003DFB" w:rsidRDefault="00003DFB" w:rsidP="006E5CAD">
            <w:pPr>
              <w:spacing w:after="100" w:afterAutospacing="1"/>
            </w:pPr>
          </w:p>
          <w:p w14:paraId="0EB5E880" w14:textId="66194999" w:rsidR="00003DFB" w:rsidRDefault="00003DFB" w:rsidP="006E5CAD">
            <w:pPr>
              <w:spacing w:after="100" w:afterAutospacing="1"/>
            </w:pPr>
          </w:p>
        </w:tc>
        <w:tc>
          <w:tcPr>
            <w:tcW w:w="4819" w:type="dxa"/>
          </w:tcPr>
          <w:p w14:paraId="73A52D1F" w14:textId="257A3A12" w:rsidR="00003DFB" w:rsidRDefault="00003DFB" w:rsidP="006E5CAD">
            <w:pPr>
              <w:rPr>
                <w:noProof/>
                <w:lang w:eastAsia="da-DK"/>
              </w:rPr>
            </w:pPr>
            <w:r>
              <w:rPr>
                <w:noProof/>
                <w:lang w:eastAsia="da-DK"/>
              </w:rPr>
              <w:t>For at tage højde for, at en del af de bygninger, som omfattes af de nye krav, ikke er omfattede af energirammereglerne, opstilles i stedet standardværdier til at beregne energiforbruget.</w:t>
            </w:r>
          </w:p>
        </w:tc>
        <w:tc>
          <w:tcPr>
            <w:tcW w:w="4915" w:type="dxa"/>
          </w:tcPr>
          <w:p w14:paraId="22C0E810" w14:textId="77777777" w:rsidR="00003DFB" w:rsidRDefault="00003DFB" w:rsidP="006E5CAD"/>
        </w:tc>
      </w:tr>
      <w:tr w:rsidR="00003DFB" w14:paraId="4A6A58EC" w14:textId="77777777" w:rsidTr="006E5CAD">
        <w:tc>
          <w:tcPr>
            <w:tcW w:w="15825" w:type="dxa"/>
            <w:gridSpan w:val="5"/>
          </w:tcPr>
          <w:p w14:paraId="681D62F6" w14:textId="6C15E44C" w:rsidR="00003DFB" w:rsidRDefault="00003DFB" w:rsidP="006E5CAD">
            <w:pPr>
              <w:jc w:val="center"/>
            </w:pPr>
            <w:r w:rsidRPr="008022CE">
              <w:rPr>
                <w:sz w:val="36"/>
              </w:rPr>
              <w:t xml:space="preserve">Bilag </w:t>
            </w:r>
            <w:r>
              <w:rPr>
                <w:sz w:val="36"/>
              </w:rPr>
              <w:t>8</w:t>
            </w:r>
          </w:p>
        </w:tc>
      </w:tr>
      <w:tr w:rsidR="00003DFB" w14:paraId="3DD5CAA0" w14:textId="77777777" w:rsidTr="006E5CAD">
        <w:tc>
          <w:tcPr>
            <w:tcW w:w="6091" w:type="dxa"/>
            <w:gridSpan w:val="3"/>
          </w:tcPr>
          <w:p w14:paraId="28FCE036" w14:textId="0BECFB4F" w:rsidR="00003DFB" w:rsidRDefault="00003DFB" w:rsidP="006E5CAD">
            <w:pPr>
              <w:spacing w:after="100" w:afterAutospacing="1"/>
              <w:rPr>
                <w:ins w:id="542" w:author="Frederik Schelle Hornnes" w:date="2024-09-11T14:10:00Z"/>
                <w:lang w:eastAsia="da-DK"/>
              </w:rPr>
            </w:pPr>
            <w:ins w:id="543" w:author="Frederik Schelle Hornnes" w:date="2024-09-11T14:10:00Z">
              <w:r>
                <w:t>Tabel 13 - S</w:t>
              </w:r>
              <w:r>
                <w:rPr>
                  <w:lang w:eastAsia="da-DK"/>
                </w:rPr>
                <w:t>tandardværdier for energiforbrug i tilbygninger.</w:t>
              </w:r>
            </w:ins>
          </w:p>
          <w:p w14:paraId="3E2D27AF" w14:textId="42E4B7F0" w:rsidR="00003DFB" w:rsidRDefault="00003DFB" w:rsidP="006E5CAD">
            <w:pPr>
              <w:rPr>
                <w:ins w:id="544" w:author="Frederik Schelle Hornnes" w:date="2024-09-11T14:10:00Z"/>
                <w:lang w:eastAsia="da-DK"/>
              </w:rPr>
            </w:pPr>
            <w:ins w:id="545" w:author="Frederik Schelle Hornnes" w:date="2024-09-11T14:10:00Z">
              <w:r>
                <w:t xml:space="preserve">Klimapåvirkningen fra driftsenergi (i modul B6) beregnes på baggrund af energibehovet fra nedenstående standardværdier pr. </w:t>
              </w:r>
            </w:ins>
            <w:ins w:id="546" w:author="Frederik Schelle Hornnes" w:date="2024-09-13T11:09:00Z">
              <w:r>
                <w:t>m</w:t>
              </w:r>
              <w:r w:rsidRPr="0074537A">
                <w:rPr>
                  <w:vertAlign w:val="superscript"/>
                </w:rPr>
                <w:t>2</w:t>
              </w:r>
            </w:ins>
            <w:ins w:id="547" w:author="Frederik Schelle Hornnes" w:date="2024-09-11T14:10:00Z">
              <w:r>
                <w:t xml:space="preserve"> opvarmet etageareal, </w:t>
              </w:r>
              <w:r>
                <w:rPr>
                  <w:lang w:eastAsia="da-DK"/>
                </w:rPr>
                <w:t>med udgangspunkt i tilbygningens anvendelse. Ved blandet anvendelse foretages et arealvægtet gennemsnit af energibehovene.</w:t>
              </w:r>
            </w:ins>
          </w:p>
          <w:p w14:paraId="14DF4A29" w14:textId="77777777" w:rsidR="00003DFB" w:rsidRDefault="00003DFB" w:rsidP="006E5CAD">
            <w:pPr>
              <w:rPr>
                <w:ins w:id="548" w:author="Johan Vestergaard Paulsen" w:date="2024-08-28T13:41:00Z"/>
                <w:lang w:eastAsia="da-DK"/>
              </w:rPr>
            </w:pPr>
          </w:p>
          <w:p w14:paraId="1650806F" w14:textId="7ACA28C3" w:rsidR="00003DFB" w:rsidRDefault="00003DFB" w:rsidP="006E5CAD">
            <w:pPr>
              <w:spacing w:after="100" w:afterAutospacing="1"/>
              <w:rPr>
                <w:ins w:id="549" w:author="Johan Vestergaard Paulsen" w:date="2024-05-07T14:33:00Z"/>
              </w:rPr>
            </w:pPr>
            <w:ins w:id="550" w:author="Frederik Schelle Hornnes" w:date="2024-09-11T14:10:00Z">
              <w:r>
                <w:rPr>
                  <w:lang w:eastAsia="da-DK"/>
                </w:rPr>
                <w:t xml:space="preserve">Energibehovet </w:t>
              </w:r>
              <w:r>
                <w:t>omregnes til klimapåvirkning ifølge de emissionsfaktorer, som fremgår af </w:t>
              </w:r>
              <w:r>
                <w:fldChar w:fldCharType="begin"/>
              </w:r>
              <w:r>
                <w:instrText xml:space="preserve"> HYPERLINK "https://bygningsreglementet.dk/Bilag/B2/Bilag_2/Tabel_8" \l "1f165e42-7a97-45dd-9f4d-5b6373522e23" </w:instrText>
              </w:r>
              <w:r>
                <w:fldChar w:fldCharType="separate"/>
              </w:r>
              <w:r>
                <w:rPr>
                  <w:rStyle w:val="Hyperlink"/>
                </w:rPr>
                <w:t>bilag 2, tabel 8</w:t>
              </w:r>
              <w:r>
                <w:fldChar w:fldCharType="end"/>
              </w:r>
              <w:r>
                <w:t>.1.</w:t>
              </w:r>
            </w:ins>
          </w:p>
          <w:tbl>
            <w:tblPr>
              <w:tblW w:w="5562" w:type="dxa"/>
              <w:tblLayout w:type="fixed"/>
              <w:tblCellMar>
                <w:left w:w="70" w:type="dxa"/>
                <w:right w:w="70" w:type="dxa"/>
              </w:tblCellMar>
              <w:tblLook w:val="04A0" w:firstRow="1" w:lastRow="0" w:firstColumn="1" w:lastColumn="0" w:noHBand="0" w:noVBand="1"/>
            </w:tblPr>
            <w:tblGrid>
              <w:gridCol w:w="2586"/>
              <w:gridCol w:w="1701"/>
              <w:gridCol w:w="1275"/>
            </w:tblGrid>
            <w:tr w:rsidR="00003DFB" w:rsidRPr="0025442A" w14:paraId="7B78C274" w14:textId="77777777" w:rsidTr="00A95083">
              <w:trPr>
                <w:trHeight w:val="288"/>
                <w:ins w:id="551" w:author="Frederik Schelle Hornnes" w:date="2024-09-11T14:11:00Z"/>
              </w:trPr>
              <w:tc>
                <w:tcPr>
                  <w:tcW w:w="4287" w:type="dxa"/>
                  <w:gridSpan w:val="2"/>
                  <w:tcBorders>
                    <w:top w:val="nil"/>
                    <w:left w:val="nil"/>
                    <w:bottom w:val="nil"/>
                    <w:right w:val="nil"/>
                  </w:tcBorders>
                  <w:shd w:val="clear" w:color="auto" w:fill="auto"/>
                  <w:noWrap/>
                  <w:vAlign w:val="bottom"/>
                  <w:hideMark/>
                </w:tcPr>
                <w:p w14:paraId="6C6C28D6" w14:textId="525B8498" w:rsidR="00003DFB" w:rsidRPr="0025442A" w:rsidRDefault="00003DFB" w:rsidP="003A5BA0">
                  <w:pPr>
                    <w:framePr w:hSpace="141" w:wrap="around" w:hAnchor="text" w:y="-720"/>
                    <w:spacing w:after="0" w:line="240" w:lineRule="auto"/>
                    <w:rPr>
                      <w:ins w:id="552" w:author="Frederik Schelle Hornnes" w:date="2024-09-11T14:11:00Z"/>
                      <w:rFonts w:ascii="Calibri" w:eastAsia="Times New Roman" w:hAnsi="Calibri" w:cs="Calibri"/>
                      <w:b/>
                      <w:bCs/>
                      <w:color w:val="000000"/>
                      <w:lang w:eastAsia="da-DK"/>
                    </w:rPr>
                  </w:pPr>
                  <w:ins w:id="553" w:author="Frederik Schelle Hornnes" w:date="2024-09-11T14:11:00Z">
                    <w:r>
                      <w:rPr>
                        <w:rFonts w:ascii="Calibri" w:eastAsia="Times New Roman" w:hAnsi="Calibri" w:cs="Calibri"/>
                        <w:b/>
                        <w:bCs/>
                        <w:color w:val="000000"/>
                        <w:lang w:eastAsia="da-DK"/>
                      </w:rPr>
                      <w:t>Tilbygninger</w:t>
                    </w:r>
                  </w:ins>
                </w:p>
              </w:tc>
              <w:tc>
                <w:tcPr>
                  <w:tcW w:w="1275" w:type="dxa"/>
                  <w:tcBorders>
                    <w:top w:val="nil"/>
                    <w:left w:val="nil"/>
                    <w:bottom w:val="nil"/>
                    <w:right w:val="nil"/>
                  </w:tcBorders>
                  <w:shd w:val="clear" w:color="auto" w:fill="auto"/>
                  <w:noWrap/>
                  <w:vAlign w:val="bottom"/>
                  <w:hideMark/>
                </w:tcPr>
                <w:p w14:paraId="0C678C29" w14:textId="77777777" w:rsidR="00003DFB" w:rsidRPr="0025442A" w:rsidRDefault="00003DFB" w:rsidP="003A5BA0">
                  <w:pPr>
                    <w:framePr w:hSpace="141" w:wrap="around" w:hAnchor="text" w:y="-720"/>
                    <w:spacing w:after="0" w:line="240" w:lineRule="auto"/>
                    <w:rPr>
                      <w:ins w:id="554" w:author="Frederik Schelle Hornnes" w:date="2024-09-11T14:11:00Z"/>
                      <w:rFonts w:ascii="Calibri" w:eastAsia="Times New Roman" w:hAnsi="Calibri" w:cs="Calibri"/>
                      <w:b/>
                      <w:bCs/>
                      <w:color w:val="000000"/>
                      <w:lang w:eastAsia="da-DK"/>
                    </w:rPr>
                  </w:pPr>
                </w:p>
              </w:tc>
            </w:tr>
            <w:tr w:rsidR="00003DFB" w:rsidRPr="0025442A" w14:paraId="5C7CC668" w14:textId="77777777" w:rsidTr="00A95083">
              <w:trPr>
                <w:trHeight w:val="288"/>
                <w:ins w:id="555" w:author="Frederik Schelle Hornnes" w:date="2024-09-11T14:11:00Z"/>
              </w:trPr>
              <w:tc>
                <w:tcPr>
                  <w:tcW w:w="2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8D9DE" w14:textId="77777777" w:rsidR="00003DFB" w:rsidRPr="0025442A" w:rsidRDefault="00003DFB" w:rsidP="003A5BA0">
                  <w:pPr>
                    <w:framePr w:hSpace="141" w:wrap="around" w:hAnchor="text" w:y="-720"/>
                    <w:spacing w:after="0" w:line="240" w:lineRule="auto"/>
                    <w:rPr>
                      <w:ins w:id="556" w:author="Frederik Schelle Hornnes" w:date="2024-09-11T14:11:00Z"/>
                      <w:rFonts w:ascii="Calibri" w:eastAsia="Times New Roman" w:hAnsi="Calibri" w:cs="Calibri"/>
                      <w:b/>
                      <w:bCs/>
                      <w:color w:val="000000"/>
                      <w:lang w:eastAsia="da-DK"/>
                    </w:rPr>
                  </w:pPr>
                  <w:ins w:id="557" w:author="Frederik Schelle Hornnes" w:date="2024-09-11T14:11:00Z">
                    <w:r>
                      <w:rPr>
                        <w:rFonts w:ascii="Calibri" w:eastAsia="Times New Roman" w:hAnsi="Calibri" w:cs="Calibri"/>
                        <w:b/>
                        <w:bCs/>
                        <w:color w:val="000000"/>
                        <w:lang w:eastAsia="da-DK"/>
                      </w:rPr>
                      <w:t>Anvendelse</w:t>
                    </w:r>
                  </w:ins>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E5B120F" w14:textId="77777777" w:rsidR="00003DFB" w:rsidRPr="0025442A" w:rsidRDefault="00003DFB" w:rsidP="003A5BA0">
                  <w:pPr>
                    <w:framePr w:hSpace="141" w:wrap="around" w:hAnchor="text" w:y="-720"/>
                    <w:spacing w:after="0" w:line="240" w:lineRule="auto"/>
                    <w:rPr>
                      <w:ins w:id="558" w:author="Frederik Schelle Hornnes" w:date="2024-09-11T14:11:00Z"/>
                      <w:rFonts w:ascii="Calibri" w:eastAsia="Times New Roman" w:hAnsi="Calibri" w:cs="Calibri"/>
                      <w:b/>
                      <w:bCs/>
                      <w:color w:val="000000"/>
                      <w:lang w:eastAsia="da-DK"/>
                    </w:rPr>
                  </w:pPr>
                  <w:ins w:id="559" w:author="Frederik Schelle Hornnes" w:date="2024-09-11T14:11:00Z">
                    <w:r w:rsidRPr="0025442A">
                      <w:rPr>
                        <w:rFonts w:ascii="Calibri" w:eastAsia="Times New Roman" w:hAnsi="Calibri" w:cs="Calibri"/>
                        <w:b/>
                        <w:bCs/>
                        <w:color w:val="000000"/>
                        <w:lang w:eastAsia="da-DK"/>
                      </w:rPr>
                      <w:t>Varmebehov</w:t>
                    </w:r>
                  </w:ins>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6D09F52" w14:textId="77777777" w:rsidR="00003DFB" w:rsidRPr="0025442A" w:rsidRDefault="00003DFB" w:rsidP="003A5BA0">
                  <w:pPr>
                    <w:framePr w:hSpace="141" w:wrap="around" w:hAnchor="text" w:y="-720"/>
                    <w:spacing w:after="0" w:line="240" w:lineRule="auto"/>
                    <w:rPr>
                      <w:ins w:id="560" w:author="Frederik Schelle Hornnes" w:date="2024-09-11T14:11:00Z"/>
                      <w:rFonts w:ascii="Calibri" w:eastAsia="Times New Roman" w:hAnsi="Calibri" w:cs="Calibri"/>
                      <w:b/>
                      <w:bCs/>
                      <w:color w:val="000000"/>
                      <w:lang w:eastAsia="da-DK"/>
                    </w:rPr>
                  </w:pPr>
                  <w:ins w:id="561" w:author="Frederik Schelle Hornnes" w:date="2024-09-11T14:11:00Z">
                    <w:r w:rsidRPr="0025442A">
                      <w:rPr>
                        <w:rFonts w:ascii="Calibri" w:eastAsia="Times New Roman" w:hAnsi="Calibri" w:cs="Calibri"/>
                        <w:b/>
                        <w:bCs/>
                        <w:color w:val="000000"/>
                        <w:lang w:eastAsia="da-DK"/>
                      </w:rPr>
                      <w:t>Elbehov</w:t>
                    </w:r>
                  </w:ins>
                </w:p>
              </w:tc>
            </w:tr>
            <w:tr w:rsidR="00003DFB" w:rsidRPr="0025442A" w14:paraId="7D8D9E78" w14:textId="77777777" w:rsidTr="00A95083">
              <w:trPr>
                <w:trHeight w:val="288"/>
                <w:ins w:id="562" w:author="Frederik Schelle Hornnes" w:date="2024-09-11T14:11:00Z"/>
              </w:trPr>
              <w:tc>
                <w:tcPr>
                  <w:tcW w:w="2586" w:type="dxa"/>
                  <w:tcBorders>
                    <w:top w:val="nil"/>
                    <w:left w:val="single" w:sz="4" w:space="0" w:color="auto"/>
                    <w:bottom w:val="single" w:sz="4" w:space="0" w:color="auto"/>
                    <w:right w:val="single" w:sz="4" w:space="0" w:color="auto"/>
                  </w:tcBorders>
                  <w:shd w:val="clear" w:color="auto" w:fill="auto"/>
                  <w:noWrap/>
                  <w:vAlign w:val="bottom"/>
                  <w:hideMark/>
                </w:tcPr>
                <w:p w14:paraId="39D477C5" w14:textId="77777777" w:rsidR="00003DFB" w:rsidRPr="0025442A" w:rsidRDefault="00003DFB" w:rsidP="003A5BA0">
                  <w:pPr>
                    <w:framePr w:hSpace="141" w:wrap="around" w:hAnchor="text" w:y="-720"/>
                    <w:spacing w:after="0" w:line="240" w:lineRule="auto"/>
                    <w:rPr>
                      <w:ins w:id="563" w:author="Frederik Schelle Hornnes" w:date="2024-09-11T14:11:00Z"/>
                      <w:rFonts w:ascii="Calibri" w:eastAsia="Times New Roman" w:hAnsi="Calibri" w:cs="Calibri"/>
                      <w:color w:val="000000"/>
                      <w:lang w:eastAsia="da-DK"/>
                    </w:rPr>
                  </w:pPr>
                  <w:ins w:id="564" w:author="Frederik Schelle Hornnes" w:date="2024-09-11T14:11:00Z">
                    <w:r w:rsidRPr="0025442A">
                      <w:rPr>
                        <w:rFonts w:ascii="Calibri" w:eastAsia="Times New Roman" w:hAnsi="Calibri" w:cs="Calibri"/>
                        <w:color w:val="000000"/>
                        <w:lang w:eastAsia="da-DK"/>
                      </w:rPr>
                      <w:t>Enfamiliehuse</w:t>
                    </w:r>
                  </w:ins>
                </w:p>
              </w:tc>
              <w:tc>
                <w:tcPr>
                  <w:tcW w:w="1701" w:type="dxa"/>
                  <w:tcBorders>
                    <w:top w:val="nil"/>
                    <w:left w:val="nil"/>
                    <w:bottom w:val="single" w:sz="4" w:space="0" w:color="auto"/>
                    <w:right w:val="single" w:sz="4" w:space="0" w:color="auto"/>
                  </w:tcBorders>
                  <w:shd w:val="clear" w:color="auto" w:fill="auto"/>
                  <w:noWrap/>
                  <w:vAlign w:val="bottom"/>
                  <w:hideMark/>
                </w:tcPr>
                <w:p w14:paraId="2703A14D" w14:textId="77777777" w:rsidR="00003DFB" w:rsidRPr="0025442A" w:rsidRDefault="00003DFB" w:rsidP="003A5BA0">
                  <w:pPr>
                    <w:framePr w:hSpace="141" w:wrap="around" w:hAnchor="text" w:y="-720"/>
                    <w:spacing w:after="0" w:line="240" w:lineRule="auto"/>
                    <w:jc w:val="right"/>
                    <w:rPr>
                      <w:ins w:id="565" w:author="Frederik Schelle Hornnes" w:date="2024-09-11T14:11:00Z"/>
                      <w:rFonts w:ascii="Calibri" w:eastAsia="Times New Roman" w:hAnsi="Calibri" w:cs="Calibri"/>
                      <w:color w:val="000000"/>
                      <w:lang w:eastAsia="da-DK"/>
                    </w:rPr>
                  </w:pPr>
                  <w:ins w:id="566" w:author="Frederik Schelle Hornnes" w:date="2024-09-11T14:11:00Z">
                    <w:r>
                      <w:rPr>
                        <w:rFonts w:ascii="Calibri" w:eastAsia="Times New Roman" w:hAnsi="Calibri" w:cs="Calibri"/>
                        <w:color w:val="000000"/>
                        <w:lang w:eastAsia="da-DK"/>
                      </w:rPr>
                      <w:t>37 kWh/m²</w:t>
                    </w:r>
                  </w:ins>
                </w:p>
              </w:tc>
              <w:tc>
                <w:tcPr>
                  <w:tcW w:w="1275" w:type="dxa"/>
                  <w:tcBorders>
                    <w:top w:val="nil"/>
                    <w:left w:val="nil"/>
                    <w:bottom w:val="single" w:sz="4" w:space="0" w:color="auto"/>
                    <w:right w:val="single" w:sz="4" w:space="0" w:color="auto"/>
                  </w:tcBorders>
                  <w:shd w:val="clear" w:color="auto" w:fill="auto"/>
                  <w:noWrap/>
                  <w:vAlign w:val="bottom"/>
                  <w:hideMark/>
                </w:tcPr>
                <w:p w14:paraId="514FCD8E" w14:textId="77777777" w:rsidR="00003DFB" w:rsidRPr="0025442A" w:rsidRDefault="00003DFB" w:rsidP="003A5BA0">
                  <w:pPr>
                    <w:framePr w:hSpace="141" w:wrap="around" w:hAnchor="text" w:y="-720"/>
                    <w:spacing w:after="0" w:line="240" w:lineRule="auto"/>
                    <w:jc w:val="right"/>
                    <w:rPr>
                      <w:ins w:id="567" w:author="Frederik Schelle Hornnes" w:date="2024-09-11T14:11:00Z"/>
                      <w:rFonts w:ascii="Calibri" w:eastAsia="Times New Roman" w:hAnsi="Calibri" w:cs="Calibri"/>
                      <w:color w:val="000000"/>
                      <w:lang w:eastAsia="da-DK"/>
                    </w:rPr>
                  </w:pPr>
                  <w:ins w:id="568" w:author="Frederik Schelle Hornnes" w:date="2024-09-11T14:11:00Z">
                    <w:r>
                      <w:rPr>
                        <w:rFonts w:ascii="Calibri" w:eastAsia="Times New Roman" w:hAnsi="Calibri" w:cs="Calibri"/>
                        <w:color w:val="000000"/>
                        <w:lang w:eastAsia="da-DK"/>
                      </w:rPr>
                      <w:t>2 kWh/m²</w:t>
                    </w:r>
                  </w:ins>
                </w:p>
              </w:tc>
            </w:tr>
            <w:tr w:rsidR="00003DFB" w:rsidRPr="0025442A" w14:paraId="3C1EAA9D" w14:textId="77777777" w:rsidTr="00A95083">
              <w:trPr>
                <w:trHeight w:val="288"/>
                <w:ins w:id="569" w:author="Frederik Schelle Hornnes" w:date="2024-09-11T14:11:00Z"/>
              </w:trPr>
              <w:tc>
                <w:tcPr>
                  <w:tcW w:w="2586" w:type="dxa"/>
                  <w:tcBorders>
                    <w:top w:val="nil"/>
                    <w:left w:val="single" w:sz="4" w:space="0" w:color="auto"/>
                    <w:bottom w:val="single" w:sz="4" w:space="0" w:color="auto"/>
                    <w:right w:val="single" w:sz="4" w:space="0" w:color="auto"/>
                  </w:tcBorders>
                  <w:shd w:val="clear" w:color="auto" w:fill="auto"/>
                  <w:noWrap/>
                  <w:vAlign w:val="bottom"/>
                  <w:hideMark/>
                </w:tcPr>
                <w:p w14:paraId="3D055249" w14:textId="77777777" w:rsidR="00003DFB" w:rsidRPr="0025442A" w:rsidRDefault="00003DFB" w:rsidP="003A5BA0">
                  <w:pPr>
                    <w:framePr w:hSpace="141" w:wrap="around" w:hAnchor="text" w:y="-720"/>
                    <w:spacing w:after="0" w:line="240" w:lineRule="auto"/>
                    <w:rPr>
                      <w:ins w:id="570" w:author="Frederik Schelle Hornnes" w:date="2024-09-11T14:11:00Z"/>
                      <w:rFonts w:ascii="Calibri" w:eastAsia="Times New Roman" w:hAnsi="Calibri" w:cs="Calibri"/>
                      <w:color w:val="000000"/>
                      <w:lang w:eastAsia="da-DK"/>
                    </w:rPr>
                  </w:pPr>
                  <w:ins w:id="571" w:author="Frederik Schelle Hornnes" w:date="2024-09-11T14:11:00Z">
                    <w:r w:rsidRPr="0025442A">
                      <w:rPr>
                        <w:rFonts w:ascii="Calibri" w:eastAsia="Times New Roman" w:hAnsi="Calibri" w:cs="Calibri"/>
                        <w:color w:val="000000"/>
                        <w:lang w:eastAsia="da-DK"/>
                      </w:rPr>
                      <w:t>Øvrige boliger</w:t>
                    </w:r>
                  </w:ins>
                </w:p>
              </w:tc>
              <w:tc>
                <w:tcPr>
                  <w:tcW w:w="1701" w:type="dxa"/>
                  <w:tcBorders>
                    <w:top w:val="nil"/>
                    <w:left w:val="nil"/>
                    <w:bottom w:val="single" w:sz="4" w:space="0" w:color="auto"/>
                    <w:right w:val="single" w:sz="4" w:space="0" w:color="auto"/>
                  </w:tcBorders>
                  <w:shd w:val="clear" w:color="auto" w:fill="auto"/>
                  <w:noWrap/>
                  <w:vAlign w:val="bottom"/>
                  <w:hideMark/>
                </w:tcPr>
                <w:p w14:paraId="10329B8E" w14:textId="77777777" w:rsidR="00003DFB" w:rsidRPr="0025442A" w:rsidRDefault="00003DFB" w:rsidP="003A5BA0">
                  <w:pPr>
                    <w:framePr w:hSpace="141" w:wrap="around" w:hAnchor="text" w:y="-720"/>
                    <w:spacing w:after="0" w:line="240" w:lineRule="auto"/>
                    <w:jc w:val="right"/>
                    <w:rPr>
                      <w:ins w:id="572" w:author="Frederik Schelle Hornnes" w:date="2024-09-11T14:11:00Z"/>
                      <w:rFonts w:ascii="Calibri" w:eastAsia="Times New Roman" w:hAnsi="Calibri" w:cs="Calibri"/>
                      <w:color w:val="000000"/>
                      <w:lang w:eastAsia="da-DK"/>
                    </w:rPr>
                  </w:pPr>
                  <w:ins w:id="573" w:author="Frederik Schelle Hornnes" w:date="2024-09-11T14:11:00Z">
                    <w:r>
                      <w:rPr>
                        <w:rFonts w:ascii="Calibri" w:eastAsia="Times New Roman" w:hAnsi="Calibri" w:cs="Calibri"/>
                        <w:color w:val="000000"/>
                        <w:lang w:eastAsia="da-DK"/>
                      </w:rPr>
                      <w:t>32 kWh/m²</w:t>
                    </w:r>
                  </w:ins>
                </w:p>
              </w:tc>
              <w:tc>
                <w:tcPr>
                  <w:tcW w:w="1275" w:type="dxa"/>
                  <w:tcBorders>
                    <w:top w:val="nil"/>
                    <w:left w:val="nil"/>
                    <w:bottom w:val="single" w:sz="4" w:space="0" w:color="auto"/>
                    <w:right w:val="single" w:sz="4" w:space="0" w:color="auto"/>
                  </w:tcBorders>
                  <w:shd w:val="clear" w:color="auto" w:fill="auto"/>
                  <w:noWrap/>
                  <w:vAlign w:val="bottom"/>
                  <w:hideMark/>
                </w:tcPr>
                <w:p w14:paraId="008652AF" w14:textId="77777777" w:rsidR="00003DFB" w:rsidRPr="0025442A" w:rsidRDefault="00003DFB" w:rsidP="003A5BA0">
                  <w:pPr>
                    <w:framePr w:hSpace="141" w:wrap="around" w:hAnchor="text" w:y="-720"/>
                    <w:spacing w:after="0" w:line="240" w:lineRule="auto"/>
                    <w:jc w:val="right"/>
                    <w:rPr>
                      <w:ins w:id="574" w:author="Frederik Schelle Hornnes" w:date="2024-09-11T14:11:00Z"/>
                      <w:rFonts w:ascii="Calibri" w:eastAsia="Times New Roman" w:hAnsi="Calibri" w:cs="Calibri"/>
                      <w:color w:val="000000"/>
                      <w:lang w:eastAsia="da-DK"/>
                    </w:rPr>
                  </w:pPr>
                  <w:ins w:id="575" w:author="Frederik Schelle Hornnes" w:date="2024-09-11T14:11:00Z">
                    <w:r>
                      <w:rPr>
                        <w:rFonts w:ascii="Calibri" w:eastAsia="Times New Roman" w:hAnsi="Calibri" w:cs="Calibri"/>
                        <w:color w:val="000000"/>
                        <w:lang w:eastAsia="da-DK"/>
                      </w:rPr>
                      <w:t>2 kWh/m²</w:t>
                    </w:r>
                  </w:ins>
                </w:p>
              </w:tc>
            </w:tr>
            <w:tr w:rsidR="00003DFB" w:rsidRPr="0025442A" w14:paraId="4CF79D54" w14:textId="77777777" w:rsidTr="00A95083">
              <w:trPr>
                <w:trHeight w:val="288"/>
                <w:ins w:id="576" w:author="Frederik Schelle Hornnes" w:date="2024-09-11T14:11:00Z"/>
              </w:trPr>
              <w:tc>
                <w:tcPr>
                  <w:tcW w:w="2586" w:type="dxa"/>
                  <w:tcBorders>
                    <w:top w:val="nil"/>
                    <w:left w:val="single" w:sz="4" w:space="0" w:color="auto"/>
                    <w:bottom w:val="single" w:sz="4" w:space="0" w:color="auto"/>
                    <w:right w:val="single" w:sz="4" w:space="0" w:color="auto"/>
                  </w:tcBorders>
                  <w:shd w:val="clear" w:color="auto" w:fill="auto"/>
                  <w:noWrap/>
                  <w:vAlign w:val="bottom"/>
                  <w:hideMark/>
                </w:tcPr>
                <w:p w14:paraId="7F8414DC" w14:textId="77777777" w:rsidR="00003DFB" w:rsidRPr="0025442A" w:rsidRDefault="00003DFB" w:rsidP="003A5BA0">
                  <w:pPr>
                    <w:framePr w:hSpace="141" w:wrap="around" w:hAnchor="text" w:y="-720"/>
                    <w:spacing w:after="0" w:line="240" w:lineRule="auto"/>
                    <w:rPr>
                      <w:ins w:id="577" w:author="Frederik Schelle Hornnes" w:date="2024-09-11T14:11:00Z"/>
                      <w:rFonts w:ascii="Calibri" w:eastAsia="Times New Roman" w:hAnsi="Calibri" w:cs="Calibri"/>
                      <w:color w:val="000000"/>
                      <w:lang w:eastAsia="da-DK"/>
                    </w:rPr>
                  </w:pPr>
                  <w:ins w:id="578" w:author="Frederik Schelle Hornnes" w:date="2024-09-11T14:11:00Z">
                    <w:r>
                      <w:rPr>
                        <w:rFonts w:ascii="Calibri" w:eastAsia="Times New Roman" w:hAnsi="Calibri" w:cs="Calibri"/>
                        <w:color w:val="000000"/>
                        <w:lang w:eastAsia="da-DK"/>
                      </w:rPr>
                      <w:t>Øvrige</w:t>
                    </w:r>
                  </w:ins>
                </w:p>
              </w:tc>
              <w:tc>
                <w:tcPr>
                  <w:tcW w:w="1701" w:type="dxa"/>
                  <w:tcBorders>
                    <w:top w:val="nil"/>
                    <w:left w:val="nil"/>
                    <w:bottom w:val="single" w:sz="4" w:space="0" w:color="auto"/>
                    <w:right w:val="single" w:sz="4" w:space="0" w:color="auto"/>
                  </w:tcBorders>
                  <w:shd w:val="clear" w:color="auto" w:fill="auto"/>
                  <w:noWrap/>
                  <w:vAlign w:val="bottom"/>
                  <w:hideMark/>
                </w:tcPr>
                <w:p w14:paraId="092140B3" w14:textId="77777777" w:rsidR="00003DFB" w:rsidRPr="0025442A" w:rsidRDefault="00003DFB" w:rsidP="003A5BA0">
                  <w:pPr>
                    <w:framePr w:hSpace="141" w:wrap="around" w:hAnchor="text" w:y="-720"/>
                    <w:spacing w:after="0" w:line="240" w:lineRule="auto"/>
                    <w:jc w:val="right"/>
                    <w:rPr>
                      <w:ins w:id="579" w:author="Frederik Schelle Hornnes" w:date="2024-09-11T14:11:00Z"/>
                      <w:rFonts w:ascii="Calibri" w:eastAsia="Times New Roman" w:hAnsi="Calibri" w:cs="Calibri"/>
                      <w:color w:val="000000"/>
                      <w:lang w:eastAsia="da-DK"/>
                    </w:rPr>
                  </w:pPr>
                  <w:ins w:id="580" w:author="Frederik Schelle Hornnes" w:date="2024-09-11T14:11:00Z">
                    <w:r>
                      <w:rPr>
                        <w:rFonts w:ascii="Calibri" w:eastAsia="Times New Roman" w:hAnsi="Calibri" w:cs="Calibri"/>
                        <w:color w:val="000000"/>
                        <w:lang w:eastAsia="da-DK"/>
                      </w:rPr>
                      <w:t>32 kWh/m²</w:t>
                    </w:r>
                  </w:ins>
                </w:p>
              </w:tc>
              <w:tc>
                <w:tcPr>
                  <w:tcW w:w="1275" w:type="dxa"/>
                  <w:tcBorders>
                    <w:top w:val="nil"/>
                    <w:left w:val="nil"/>
                    <w:bottom w:val="single" w:sz="4" w:space="0" w:color="auto"/>
                    <w:right w:val="single" w:sz="4" w:space="0" w:color="auto"/>
                  </w:tcBorders>
                  <w:shd w:val="clear" w:color="auto" w:fill="auto"/>
                  <w:noWrap/>
                  <w:vAlign w:val="bottom"/>
                  <w:hideMark/>
                </w:tcPr>
                <w:p w14:paraId="5BBBC168" w14:textId="77777777" w:rsidR="00003DFB" w:rsidRPr="0025442A" w:rsidRDefault="00003DFB" w:rsidP="003A5BA0">
                  <w:pPr>
                    <w:framePr w:hSpace="141" w:wrap="around" w:hAnchor="text" w:y="-720"/>
                    <w:spacing w:after="0" w:line="240" w:lineRule="auto"/>
                    <w:jc w:val="right"/>
                    <w:rPr>
                      <w:ins w:id="581" w:author="Frederik Schelle Hornnes" w:date="2024-09-11T14:11:00Z"/>
                      <w:rFonts w:ascii="Calibri" w:eastAsia="Times New Roman" w:hAnsi="Calibri" w:cs="Calibri"/>
                      <w:color w:val="000000"/>
                      <w:lang w:eastAsia="da-DK"/>
                    </w:rPr>
                  </w:pPr>
                  <w:ins w:id="582" w:author="Frederik Schelle Hornnes" w:date="2024-09-11T14:11:00Z">
                    <w:r>
                      <w:rPr>
                        <w:rFonts w:ascii="Calibri" w:eastAsia="Times New Roman" w:hAnsi="Calibri" w:cs="Calibri"/>
                        <w:color w:val="000000"/>
                        <w:lang w:eastAsia="da-DK"/>
                      </w:rPr>
                      <w:t>7 kWh/m²</w:t>
                    </w:r>
                  </w:ins>
                </w:p>
              </w:tc>
            </w:tr>
          </w:tbl>
          <w:p w14:paraId="3CD36EDA" w14:textId="77777777" w:rsidR="00003DFB" w:rsidRDefault="00003DFB" w:rsidP="006E5CAD">
            <w:pPr>
              <w:spacing w:after="100" w:afterAutospacing="1"/>
            </w:pPr>
          </w:p>
          <w:p w14:paraId="78E1D3B0" w14:textId="0EFA8BD7" w:rsidR="00003DFB" w:rsidRDefault="00003DFB" w:rsidP="006E5CAD">
            <w:pPr>
              <w:spacing w:after="100" w:afterAutospacing="1"/>
            </w:pPr>
          </w:p>
        </w:tc>
        <w:tc>
          <w:tcPr>
            <w:tcW w:w="4819" w:type="dxa"/>
          </w:tcPr>
          <w:p w14:paraId="0A82F22A" w14:textId="6A3273DB" w:rsidR="00003DFB" w:rsidRDefault="00003DFB" w:rsidP="006E5CAD">
            <w:pPr>
              <w:rPr>
                <w:noProof/>
                <w:lang w:eastAsia="da-DK"/>
              </w:rPr>
            </w:pPr>
            <w:r>
              <w:rPr>
                <w:noProof/>
                <w:lang w:eastAsia="da-DK"/>
              </w:rPr>
              <w:t>Tilsvarende den nye tabel 12 opstilles standardværdier for tilbygninger, således at der ikke er behov for at benytte energirammereglerne.</w:t>
            </w:r>
          </w:p>
        </w:tc>
        <w:tc>
          <w:tcPr>
            <w:tcW w:w="4915" w:type="dxa"/>
          </w:tcPr>
          <w:p w14:paraId="5C90E609" w14:textId="77777777" w:rsidR="00003DFB" w:rsidRDefault="00003DFB" w:rsidP="006E5CAD"/>
        </w:tc>
      </w:tr>
      <w:tr w:rsidR="00003DFB" w14:paraId="1E9E7698" w14:textId="77777777" w:rsidTr="006E5CAD">
        <w:tc>
          <w:tcPr>
            <w:tcW w:w="15825" w:type="dxa"/>
            <w:gridSpan w:val="5"/>
          </w:tcPr>
          <w:p w14:paraId="78C0FC5D" w14:textId="39A61093" w:rsidR="00003DFB" w:rsidRPr="00D13278" w:rsidRDefault="00003DFB" w:rsidP="006E5CAD">
            <w:pPr>
              <w:jc w:val="center"/>
              <w:rPr>
                <w:b/>
              </w:rPr>
            </w:pPr>
            <w:r w:rsidRPr="00D13278">
              <w:rPr>
                <w:b/>
                <w:sz w:val="32"/>
              </w:rPr>
              <w:t>§ 2</w:t>
            </w:r>
          </w:p>
        </w:tc>
      </w:tr>
      <w:tr w:rsidR="00003DFB" w:rsidRPr="00CF3EAC" w14:paraId="4070C82C" w14:textId="77777777" w:rsidTr="006E5CAD">
        <w:tc>
          <w:tcPr>
            <w:tcW w:w="6091" w:type="dxa"/>
            <w:gridSpan w:val="3"/>
          </w:tcPr>
          <w:p w14:paraId="4947F55B" w14:textId="77777777" w:rsidR="00003DFB" w:rsidRPr="00CF3EAC" w:rsidRDefault="00003DFB" w:rsidP="006E5CAD">
            <w:pPr>
              <w:rPr>
                <w:iCs/>
              </w:rPr>
            </w:pPr>
            <w:r>
              <w:rPr>
                <w:iCs/>
              </w:rPr>
              <w:t>Stk. 1.  Bekendtgørelsen træder i kraft den 1. juli 2025.</w:t>
            </w:r>
          </w:p>
        </w:tc>
        <w:tc>
          <w:tcPr>
            <w:tcW w:w="4819" w:type="dxa"/>
          </w:tcPr>
          <w:p w14:paraId="689C92A7" w14:textId="77777777" w:rsidR="00003DFB" w:rsidRPr="00CF3EAC" w:rsidRDefault="00003DFB" w:rsidP="006E5CAD"/>
        </w:tc>
        <w:tc>
          <w:tcPr>
            <w:tcW w:w="4915" w:type="dxa"/>
          </w:tcPr>
          <w:p w14:paraId="59B2EE67" w14:textId="77777777" w:rsidR="00003DFB" w:rsidRPr="00CF3EAC" w:rsidRDefault="00003DFB" w:rsidP="006E5CAD"/>
        </w:tc>
      </w:tr>
      <w:tr w:rsidR="00003DFB" w:rsidRPr="00CF3EAC" w14:paraId="67581E7D" w14:textId="77777777" w:rsidTr="006E5CAD">
        <w:tc>
          <w:tcPr>
            <w:tcW w:w="6091" w:type="dxa"/>
            <w:gridSpan w:val="3"/>
          </w:tcPr>
          <w:p w14:paraId="2A1EA9E1" w14:textId="77777777" w:rsidR="00003DFB" w:rsidRPr="0003354D" w:rsidRDefault="00003DFB" w:rsidP="006E5CAD">
            <w:pPr>
              <w:rPr>
                <w:iCs/>
              </w:rPr>
            </w:pPr>
            <w:r>
              <w:rPr>
                <w:iCs/>
              </w:rPr>
              <w:t xml:space="preserve">Stk. 2.  </w:t>
            </w:r>
            <w:r w:rsidRPr="00B80B70">
              <w:rPr>
                <w:iCs/>
              </w:rPr>
              <w:t>Bekendtgørelsen finder ikke anvendelse på ansøgninger om byggetilladelse, der er indsendt før bekendtgørelsens ikrafttræden.</w:t>
            </w:r>
            <w:r>
              <w:rPr>
                <w:iCs/>
              </w:rPr>
              <w:t xml:space="preserve"> </w:t>
            </w:r>
          </w:p>
          <w:p w14:paraId="41BC2942" w14:textId="70323CC7" w:rsidR="00003DFB" w:rsidRPr="00CF3EAC" w:rsidRDefault="00003DFB" w:rsidP="006E5CAD">
            <w:pPr>
              <w:rPr>
                <w:iCs/>
              </w:rPr>
            </w:pPr>
            <w:r w:rsidRPr="0003354D">
              <w:rPr>
                <w:iCs/>
              </w:rPr>
              <w:t xml:space="preserve">Bekendtgørelsen finder </w:t>
            </w:r>
            <w:r>
              <w:rPr>
                <w:iCs/>
              </w:rPr>
              <w:t xml:space="preserve">endvidere </w:t>
            </w:r>
            <w:r w:rsidRPr="0003354D">
              <w:rPr>
                <w:iCs/>
              </w:rPr>
              <w:t>ikke anvendelse på byggearbejder, som ikke kræver tilladelse, hvis byggearbejdet er påbegyndt før bekendtgørelsens ikrafttræden</w:t>
            </w:r>
            <w:r>
              <w:rPr>
                <w:iCs/>
              </w:rPr>
              <w:t>.</w:t>
            </w:r>
          </w:p>
        </w:tc>
        <w:tc>
          <w:tcPr>
            <w:tcW w:w="4819" w:type="dxa"/>
          </w:tcPr>
          <w:p w14:paraId="6C225E78" w14:textId="6BD9B040" w:rsidR="00003DFB" w:rsidRDefault="00003DFB" w:rsidP="006E5CAD">
            <w:pPr>
              <w:rPr>
                <w:ins w:id="583" w:author="Johan Vestergaard Paulsen" w:date="2024-07-15T10:02:00Z"/>
              </w:rPr>
            </w:pPr>
            <w:r>
              <w:t>Alle de typer af byggerier, både nye bygninger og ændringer i eksisterende byggeri, som omfattes af de nye krav, forudsætter allerede efter eksisterende regler, at der søges byggetilladelse. Derfor afgrænses ikrafttrædelsen på denne måde.</w:t>
            </w:r>
          </w:p>
          <w:p w14:paraId="72AF534A" w14:textId="77777777" w:rsidR="00003DFB" w:rsidRDefault="00003DFB" w:rsidP="006E5CAD">
            <w:pPr>
              <w:rPr>
                <w:ins w:id="584" w:author="Johan Vestergaard Paulsen" w:date="2024-07-15T10:03:00Z"/>
              </w:rPr>
            </w:pPr>
          </w:p>
          <w:p w14:paraId="6A87AAAE" w14:textId="7D8F0492" w:rsidR="00003DFB" w:rsidRPr="00CF3EAC" w:rsidRDefault="00003DFB" w:rsidP="006E5CAD"/>
        </w:tc>
        <w:tc>
          <w:tcPr>
            <w:tcW w:w="4915" w:type="dxa"/>
          </w:tcPr>
          <w:p w14:paraId="71ABD004" w14:textId="77777777" w:rsidR="00003DFB" w:rsidRPr="00CF3EAC" w:rsidRDefault="00003DFB" w:rsidP="006E5CAD"/>
        </w:tc>
      </w:tr>
    </w:tbl>
    <w:p w14:paraId="7BA4C367" w14:textId="77777777" w:rsidR="00822E6B" w:rsidRDefault="00822E6B" w:rsidP="00C822D6"/>
    <w:sectPr w:rsidR="00822E6B" w:rsidSect="00A11BA1">
      <w:pgSz w:w="16838" w:h="23811"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E8473" w14:textId="77777777" w:rsidR="004259DC" w:rsidRDefault="004259DC" w:rsidP="00AC4646">
      <w:pPr>
        <w:spacing w:after="0" w:line="240" w:lineRule="auto"/>
      </w:pPr>
      <w:r>
        <w:separator/>
      </w:r>
    </w:p>
  </w:endnote>
  <w:endnote w:type="continuationSeparator" w:id="0">
    <w:p w14:paraId="65BBA51B" w14:textId="77777777" w:rsidR="004259DC" w:rsidRDefault="004259DC" w:rsidP="00AC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9BD2F" w14:textId="77777777" w:rsidR="004259DC" w:rsidRDefault="004259DC" w:rsidP="00AC4646">
      <w:pPr>
        <w:spacing w:after="0" w:line="240" w:lineRule="auto"/>
      </w:pPr>
      <w:r>
        <w:separator/>
      </w:r>
    </w:p>
  </w:footnote>
  <w:footnote w:type="continuationSeparator" w:id="0">
    <w:p w14:paraId="292ACDEB" w14:textId="77777777" w:rsidR="004259DC" w:rsidRDefault="004259DC" w:rsidP="00AC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72D"/>
    <w:multiLevelType w:val="hybridMultilevel"/>
    <w:tmpl w:val="423EC252"/>
    <w:lvl w:ilvl="0" w:tplc="207CB3C6">
      <w:start w:val="1"/>
      <w:numFmt w:val="decimal"/>
      <w:lvlText w:val="%1)"/>
      <w:lvlJc w:val="left"/>
      <w:pPr>
        <w:ind w:left="720" w:hanging="360"/>
      </w:pPr>
      <w:rPr>
        <w:rFonts w:ascii="Calibri" w:hAnsi="Calibri" w:cs="Calibr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46012D6"/>
    <w:multiLevelType w:val="hybridMultilevel"/>
    <w:tmpl w:val="8B48DA1A"/>
    <w:lvl w:ilvl="0" w:tplc="04060011">
      <w:start w:val="1"/>
      <w:numFmt w:val="decimal"/>
      <w:lvlText w:val="%1)"/>
      <w:lvlJc w:val="left"/>
      <w:pPr>
        <w:ind w:left="2655" w:hanging="360"/>
      </w:pPr>
    </w:lvl>
    <w:lvl w:ilvl="1" w:tplc="04060019" w:tentative="1">
      <w:start w:val="1"/>
      <w:numFmt w:val="lowerLetter"/>
      <w:lvlText w:val="%2."/>
      <w:lvlJc w:val="left"/>
      <w:pPr>
        <w:ind w:left="3375" w:hanging="360"/>
      </w:pPr>
    </w:lvl>
    <w:lvl w:ilvl="2" w:tplc="0406001B" w:tentative="1">
      <w:start w:val="1"/>
      <w:numFmt w:val="lowerRoman"/>
      <w:lvlText w:val="%3."/>
      <w:lvlJc w:val="right"/>
      <w:pPr>
        <w:ind w:left="4095" w:hanging="180"/>
      </w:pPr>
    </w:lvl>
    <w:lvl w:ilvl="3" w:tplc="0406000F" w:tentative="1">
      <w:start w:val="1"/>
      <w:numFmt w:val="decimal"/>
      <w:lvlText w:val="%4."/>
      <w:lvlJc w:val="left"/>
      <w:pPr>
        <w:ind w:left="4815" w:hanging="360"/>
      </w:pPr>
    </w:lvl>
    <w:lvl w:ilvl="4" w:tplc="04060019" w:tentative="1">
      <w:start w:val="1"/>
      <w:numFmt w:val="lowerLetter"/>
      <w:lvlText w:val="%5."/>
      <w:lvlJc w:val="left"/>
      <w:pPr>
        <w:ind w:left="5535" w:hanging="360"/>
      </w:pPr>
    </w:lvl>
    <w:lvl w:ilvl="5" w:tplc="0406001B" w:tentative="1">
      <w:start w:val="1"/>
      <w:numFmt w:val="lowerRoman"/>
      <w:lvlText w:val="%6."/>
      <w:lvlJc w:val="right"/>
      <w:pPr>
        <w:ind w:left="6255" w:hanging="180"/>
      </w:pPr>
    </w:lvl>
    <w:lvl w:ilvl="6" w:tplc="0406000F" w:tentative="1">
      <w:start w:val="1"/>
      <w:numFmt w:val="decimal"/>
      <w:lvlText w:val="%7."/>
      <w:lvlJc w:val="left"/>
      <w:pPr>
        <w:ind w:left="6975" w:hanging="360"/>
      </w:pPr>
    </w:lvl>
    <w:lvl w:ilvl="7" w:tplc="04060019" w:tentative="1">
      <w:start w:val="1"/>
      <w:numFmt w:val="lowerLetter"/>
      <w:lvlText w:val="%8."/>
      <w:lvlJc w:val="left"/>
      <w:pPr>
        <w:ind w:left="7695" w:hanging="360"/>
      </w:pPr>
    </w:lvl>
    <w:lvl w:ilvl="8" w:tplc="0406001B" w:tentative="1">
      <w:start w:val="1"/>
      <w:numFmt w:val="lowerRoman"/>
      <w:lvlText w:val="%9."/>
      <w:lvlJc w:val="right"/>
      <w:pPr>
        <w:ind w:left="8415" w:hanging="180"/>
      </w:pPr>
    </w:lvl>
  </w:abstractNum>
  <w:abstractNum w:abstractNumId="2" w15:restartNumberingAfterBreak="0">
    <w:nsid w:val="0CEE4022"/>
    <w:multiLevelType w:val="multilevel"/>
    <w:tmpl w:val="5034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3F4054"/>
    <w:multiLevelType w:val="hybridMultilevel"/>
    <w:tmpl w:val="2C1455D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4CB52AA"/>
    <w:multiLevelType w:val="hybridMultilevel"/>
    <w:tmpl w:val="EB1C58B2"/>
    <w:lvl w:ilvl="0" w:tplc="0C209A1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750021E"/>
    <w:multiLevelType w:val="hybridMultilevel"/>
    <w:tmpl w:val="6444FA7E"/>
    <w:lvl w:ilvl="0" w:tplc="31E6AD28">
      <w:numFmt w:val="bullet"/>
      <w:lvlText w:val="-"/>
      <w:lvlJc w:val="left"/>
      <w:pPr>
        <w:ind w:left="720" w:hanging="360"/>
      </w:pPr>
      <w:rPr>
        <w:rFonts w:ascii="Calibri" w:eastAsia="Times New Roman" w:hAnsi="Calibri" w:cs="Calibri" w:hint="default"/>
        <w:color w:val="0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97850B3"/>
    <w:multiLevelType w:val="hybridMultilevel"/>
    <w:tmpl w:val="583EB00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A4C0C01"/>
    <w:multiLevelType w:val="hybridMultilevel"/>
    <w:tmpl w:val="44BC2BD4"/>
    <w:lvl w:ilvl="0" w:tplc="AE9653A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F71797F"/>
    <w:multiLevelType w:val="hybridMultilevel"/>
    <w:tmpl w:val="8B047D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0CB52E9"/>
    <w:multiLevelType w:val="multilevel"/>
    <w:tmpl w:val="11E4D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F34C91"/>
    <w:multiLevelType w:val="hybridMultilevel"/>
    <w:tmpl w:val="FDF09B84"/>
    <w:lvl w:ilvl="0" w:tplc="45A41FE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A3577FC"/>
    <w:multiLevelType w:val="hybridMultilevel"/>
    <w:tmpl w:val="125CD77E"/>
    <w:lvl w:ilvl="0" w:tplc="3AC037A4">
      <w:start w:val="271"/>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F31318C"/>
    <w:multiLevelType w:val="hybridMultilevel"/>
    <w:tmpl w:val="FC82D1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7173221"/>
    <w:multiLevelType w:val="hybridMultilevel"/>
    <w:tmpl w:val="C2A6133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43612ED"/>
    <w:multiLevelType w:val="hybridMultilevel"/>
    <w:tmpl w:val="8EBC601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84C12FB"/>
    <w:multiLevelType w:val="hybridMultilevel"/>
    <w:tmpl w:val="2C1455D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59FF6002"/>
    <w:multiLevelType w:val="hybridMultilevel"/>
    <w:tmpl w:val="87B8FF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5A6B10CD"/>
    <w:multiLevelType w:val="singleLevel"/>
    <w:tmpl w:val="577241EC"/>
    <w:lvl w:ilvl="0">
      <w:start w:val="1"/>
      <w:numFmt w:val="decimal"/>
      <w:lvlText w:val="%1)"/>
      <w:legacy w:legacy="1" w:legacySpace="0" w:legacyIndent="0"/>
      <w:lvlJc w:val="left"/>
      <w:rPr>
        <w:rFonts w:ascii="Calibri" w:hAnsi="Calibri" w:cs="Calibri" w:hint="default"/>
      </w:rPr>
    </w:lvl>
  </w:abstractNum>
  <w:abstractNum w:abstractNumId="18" w15:restartNumberingAfterBreak="0">
    <w:nsid w:val="5D1E0E35"/>
    <w:multiLevelType w:val="hybridMultilevel"/>
    <w:tmpl w:val="FD5A00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65D67CFC"/>
    <w:multiLevelType w:val="hybridMultilevel"/>
    <w:tmpl w:val="A48C2538"/>
    <w:lvl w:ilvl="0" w:tplc="95B4B984">
      <w:start w:val="1"/>
      <w:numFmt w:val="decimal"/>
      <w:lvlText w:val="%1)"/>
      <w:lvlJc w:val="left"/>
      <w:pPr>
        <w:ind w:left="720" w:hanging="360"/>
      </w:pPr>
      <w:rPr>
        <w:rFonts w:ascii="Calibri" w:hAnsi="Calibri" w:cs="Calibr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68432CDC"/>
    <w:multiLevelType w:val="hybridMultilevel"/>
    <w:tmpl w:val="B14077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4"/>
  </w:num>
  <w:num w:numId="2">
    <w:abstractNumId w:val="16"/>
  </w:num>
  <w:num w:numId="3">
    <w:abstractNumId w:val="1"/>
  </w:num>
  <w:num w:numId="4">
    <w:abstractNumId w:val="15"/>
  </w:num>
  <w:num w:numId="5">
    <w:abstractNumId w:val="10"/>
  </w:num>
  <w:num w:numId="6">
    <w:abstractNumId w:val="7"/>
  </w:num>
  <w:num w:numId="7">
    <w:abstractNumId w:val="3"/>
  </w:num>
  <w:num w:numId="8">
    <w:abstractNumId w:val="6"/>
  </w:num>
  <w:num w:numId="9">
    <w:abstractNumId w:val="13"/>
  </w:num>
  <w:num w:numId="10">
    <w:abstractNumId w:val="4"/>
  </w:num>
  <w:num w:numId="11">
    <w:abstractNumId w:val="0"/>
  </w:num>
  <w:num w:numId="12">
    <w:abstractNumId w:val="20"/>
  </w:num>
  <w:num w:numId="13">
    <w:abstractNumId w:val="2"/>
  </w:num>
  <w:num w:numId="14">
    <w:abstractNumId w:val="18"/>
  </w:num>
  <w:num w:numId="15">
    <w:abstractNumId w:val="17"/>
  </w:num>
  <w:num w:numId="16">
    <w:abstractNumId w:val="11"/>
  </w:num>
  <w:num w:numId="17">
    <w:abstractNumId w:val="8"/>
  </w:num>
  <w:num w:numId="18">
    <w:abstractNumId w:val="19"/>
  </w:num>
  <w:num w:numId="19">
    <w:abstractNumId w:val="5"/>
  </w:num>
  <w:num w:numId="20">
    <w:abstractNumId w:val="12"/>
  </w:num>
  <w:num w:numId="2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ederik Schelle Hornnes">
    <w15:presenceInfo w15:providerId="AD" w15:userId="S-1-5-21-2100284113-1573851820-878952375-405269"/>
  </w15:person>
  <w15:person w15:author="Niels Bruus Varming">
    <w15:presenceInfo w15:providerId="AD" w15:userId="S-1-5-21-2100284113-1573851820-878952375-385755"/>
  </w15:person>
  <w15:person w15:author="Johan Vestergaard Paulsen">
    <w15:presenceInfo w15:providerId="AD" w15:userId="S-1-5-21-2100284113-1573851820-878952375-395935"/>
  </w15:person>
  <w15:person w15:author="Anne-Katrine Heinsen Møller">
    <w15:presenceInfo w15:providerId="AD" w15:userId="S-1-5-21-2100284113-1573851820-878952375-468964"/>
  </w15:person>
  <w15:person w15:author="Mads Simonsen">
    <w15:presenceInfo w15:providerId="AD" w15:userId="S-1-5-21-2100284113-1573851820-878952375-525204"/>
  </w15:person>
  <w15:person w15:author="Berit Ipsen Hansen">
    <w15:presenceInfo w15:providerId="AD" w15:userId="S-1-5-21-2100284113-1573851820-878952375-386625"/>
  </w15:person>
  <w15:person w15:author="Malene Skøtt Wincentz Müller">
    <w15:presenceInfo w15:providerId="AD" w15:userId="S-1-5-21-2100284113-1573851820-878952375-5498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ctiveWritingStyle w:appName="MSWord" w:lang="en-US" w:vendorID="64" w:dllVersion="131078" w:nlCheck="1" w:checkStyle="1"/>
  <w:doNotTrackFormatting/>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686"/>
    <w:rsid w:val="00001AC9"/>
    <w:rsid w:val="00003DFB"/>
    <w:rsid w:val="00006E91"/>
    <w:rsid w:val="00011905"/>
    <w:rsid w:val="00020DF5"/>
    <w:rsid w:val="00021735"/>
    <w:rsid w:val="00021DBC"/>
    <w:rsid w:val="0002367F"/>
    <w:rsid w:val="0002677F"/>
    <w:rsid w:val="00026A44"/>
    <w:rsid w:val="00030FB8"/>
    <w:rsid w:val="000328C1"/>
    <w:rsid w:val="0003354D"/>
    <w:rsid w:val="00035366"/>
    <w:rsid w:val="00035719"/>
    <w:rsid w:val="00037EC7"/>
    <w:rsid w:val="000400C0"/>
    <w:rsid w:val="000414D1"/>
    <w:rsid w:val="00045607"/>
    <w:rsid w:val="0005012C"/>
    <w:rsid w:val="00050FC3"/>
    <w:rsid w:val="00057920"/>
    <w:rsid w:val="00063AB0"/>
    <w:rsid w:val="00072D3F"/>
    <w:rsid w:val="00077112"/>
    <w:rsid w:val="00077FDA"/>
    <w:rsid w:val="000817EE"/>
    <w:rsid w:val="00081DFB"/>
    <w:rsid w:val="00084BA6"/>
    <w:rsid w:val="00094F7E"/>
    <w:rsid w:val="00096888"/>
    <w:rsid w:val="000A28CF"/>
    <w:rsid w:val="000A2A28"/>
    <w:rsid w:val="000B02E6"/>
    <w:rsid w:val="000B14C7"/>
    <w:rsid w:val="000B3C3C"/>
    <w:rsid w:val="000B4F9D"/>
    <w:rsid w:val="000B533D"/>
    <w:rsid w:val="000B621D"/>
    <w:rsid w:val="000B7D6F"/>
    <w:rsid w:val="000C0AB1"/>
    <w:rsid w:val="000C4EB2"/>
    <w:rsid w:val="000C5E12"/>
    <w:rsid w:val="000C6850"/>
    <w:rsid w:val="000C70EA"/>
    <w:rsid w:val="000D169D"/>
    <w:rsid w:val="000D2FF3"/>
    <w:rsid w:val="000D31E4"/>
    <w:rsid w:val="000D6AB5"/>
    <w:rsid w:val="000D7B8C"/>
    <w:rsid w:val="000E15AD"/>
    <w:rsid w:val="000E1C3F"/>
    <w:rsid w:val="000E3E3A"/>
    <w:rsid w:val="000F0E5B"/>
    <w:rsid w:val="000F1E55"/>
    <w:rsid w:val="000F34C8"/>
    <w:rsid w:val="000F65A5"/>
    <w:rsid w:val="000F69E0"/>
    <w:rsid w:val="000F75FF"/>
    <w:rsid w:val="000F7CC9"/>
    <w:rsid w:val="00110E80"/>
    <w:rsid w:val="00113FEF"/>
    <w:rsid w:val="00125185"/>
    <w:rsid w:val="001251E9"/>
    <w:rsid w:val="00125480"/>
    <w:rsid w:val="0012798F"/>
    <w:rsid w:val="00134143"/>
    <w:rsid w:val="00135D3E"/>
    <w:rsid w:val="00137A4B"/>
    <w:rsid w:val="001417C7"/>
    <w:rsid w:val="001433BB"/>
    <w:rsid w:val="00146686"/>
    <w:rsid w:val="00160107"/>
    <w:rsid w:val="001606A6"/>
    <w:rsid w:val="0016126E"/>
    <w:rsid w:val="001629AE"/>
    <w:rsid w:val="00163E9A"/>
    <w:rsid w:val="001657FC"/>
    <w:rsid w:val="00167269"/>
    <w:rsid w:val="00167B30"/>
    <w:rsid w:val="00171999"/>
    <w:rsid w:val="00174EB1"/>
    <w:rsid w:val="0018365A"/>
    <w:rsid w:val="00184AAB"/>
    <w:rsid w:val="00185385"/>
    <w:rsid w:val="0019300B"/>
    <w:rsid w:val="0019575A"/>
    <w:rsid w:val="00195BD7"/>
    <w:rsid w:val="001971FF"/>
    <w:rsid w:val="001A5EF4"/>
    <w:rsid w:val="001B1125"/>
    <w:rsid w:val="001B48CA"/>
    <w:rsid w:val="001B62A1"/>
    <w:rsid w:val="001B740A"/>
    <w:rsid w:val="001C0544"/>
    <w:rsid w:val="001C1C88"/>
    <w:rsid w:val="001C3D8E"/>
    <w:rsid w:val="001C4369"/>
    <w:rsid w:val="001C59B2"/>
    <w:rsid w:val="001D354F"/>
    <w:rsid w:val="001D7714"/>
    <w:rsid w:val="001D7A94"/>
    <w:rsid w:val="001E162B"/>
    <w:rsid w:val="001E18F9"/>
    <w:rsid w:val="001E2E5D"/>
    <w:rsid w:val="001E2FC6"/>
    <w:rsid w:val="001E348D"/>
    <w:rsid w:val="001F26A8"/>
    <w:rsid w:val="001F76E1"/>
    <w:rsid w:val="0020126B"/>
    <w:rsid w:val="002051AA"/>
    <w:rsid w:val="00205CF7"/>
    <w:rsid w:val="00206189"/>
    <w:rsid w:val="00206E5A"/>
    <w:rsid w:val="00210DA0"/>
    <w:rsid w:val="00213257"/>
    <w:rsid w:val="0021369D"/>
    <w:rsid w:val="00220E3D"/>
    <w:rsid w:val="00221FD6"/>
    <w:rsid w:val="0022505B"/>
    <w:rsid w:val="002265BE"/>
    <w:rsid w:val="00227704"/>
    <w:rsid w:val="00237366"/>
    <w:rsid w:val="00240D10"/>
    <w:rsid w:val="00244C14"/>
    <w:rsid w:val="00245399"/>
    <w:rsid w:val="002457D4"/>
    <w:rsid w:val="00251855"/>
    <w:rsid w:val="002538C0"/>
    <w:rsid w:val="0025442A"/>
    <w:rsid w:val="002602B6"/>
    <w:rsid w:val="0026060A"/>
    <w:rsid w:val="00260E24"/>
    <w:rsid w:val="0026204C"/>
    <w:rsid w:val="002639C5"/>
    <w:rsid w:val="0026417A"/>
    <w:rsid w:val="00264BC3"/>
    <w:rsid w:val="0026645A"/>
    <w:rsid w:val="0026665A"/>
    <w:rsid w:val="00266F9E"/>
    <w:rsid w:val="00272FDF"/>
    <w:rsid w:val="002826A9"/>
    <w:rsid w:val="00282A44"/>
    <w:rsid w:val="0028318F"/>
    <w:rsid w:val="002912CB"/>
    <w:rsid w:val="0029363F"/>
    <w:rsid w:val="00293D8F"/>
    <w:rsid w:val="00296AC8"/>
    <w:rsid w:val="00296E2F"/>
    <w:rsid w:val="002A2F39"/>
    <w:rsid w:val="002A3725"/>
    <w:rsid w:val="002B479E"/>
    <w:rsid w:val="002B5DBB"/>
    <w:rsid w:val="002B6CE7"/>
    <w:rsid w:val="002C5952"/>
    <w:rsid w:val="002D5703"/>
    <w:rsid w:val="002E2219"/>
    <w:rsid w:val="002E3914"/>
    <w:rsid w:val="002E561B"/>
    <w:rsid w:val="002F05F1"/>
    <w:rsid w:val="002F2791"/>
    <w:rsid w:val="002F4263"/>
    <w:rsid w:val="002F664E"/>
    <w:rsid w:val="003060A1"/>
    <w:rsid w:val="00307AEB"/>
    <w:rsid w:val="0031130C"/>
    <w:rsid w:val="00312123"/>
    <w:rsid w:val="00313202"/>
    <w:rsid w:val="003134AB"/>
    <w:rsid w:val="0032020A"/>
    <w:rsid w:val="003361E6"/>
    <w:rsid w:val="003379E2"/>
    <w:rsid w:val="003417F2"/>
    <w:rsid w:val="0034624F"/>
    <w:rsid w:val="0034785C"/>
    <w:rsid w:val="003504FD"/>
    <w:rsid w:val="003528E9"/>
    <w:rsid w:val="00354CF9"/>
    <w:rsid w:val="00355104"/>
    <w:rsid w:val="00356C8F"/>
    <w:rsid w:val="00357934"/>
    <w:rsid w:val="00361142"/>
    <w:rsid w:val="0036255D"/>
    <w:rsid w:val="003671E8"/>
    <w:rsid w:val="00370FFB"/>
    <w:rsid w:val="003719E9"/>
    <w:rsid w:val="00374BCC"/>
    <w:rsid w:val="00376CC0"/>
    <w:rsid w:val="00377BE0"/>
    <w:rsid w:val="003804E4"/>
    <w:rsid w:val="00385E94"/>
    <w:rsid w:val="00387747"/>
    <w:rsid w:val="00391887"/>
    <w:rsid w:val="00391D58"/>
    <w:rsid w:val="00392686"/>
    <w:rsid w:val="00393229"/>
    <w:rsid w:val="003A5BA0"/>
    <w:rsid w:val="003A66D8"/>
    <w:rsid w:val="003A75D3"/>
    <w:rsid w:val="003B2CC4"/>
    <w:rsid w:val="003B6DFD"/>
    <w:rsid w:val="003B7880"/>
    <w:rsid w:val="003C12AE"/>
    <w:rsid w:val="003C3C9B"/>
    <w:rsid w:val="003D1024"/>
    <w:rsid w:val="003D7264"/>
    <w:rsid w:val="003D7A2E"/>
    <w:rsid w:val="003E2114"/>
    <w:rsid w:val="003E47B2"/>
    <w:rsid w:val="003E4E4D"/>
    <w:rsid w:val="003E7F45"/>
    <w:rsid w:val="003F0530"/>
    <w:rsid w:val="003F63AC"/>
    <w:rsid w:val="003F6571"/>
    <w:rsid w:val="003F65D5"/>
    <w:rsid w:val="003F69AE"/>
    <w:rsid w:val="00403870"/>
    <w:rsid w:val="004069EA"/>
    <w:rsid w:val="00411490"/>
    <w:rsid w:val="00417739"/>
    <w:rsid w:val="00421C06"/>
    <w:rsid w:val="00421FCD"/>
    <w:rsid w:val="004259DC"/>
    <w:rsid w:val="004264E7"/>
    <w:rsid w:val="004315B1"/>
    <w:rsid w:val="004331AE"/>
    <w:rsid w:val="00434570"/>
    <w:rsid w:val="00434905"/>
    <w:rsid w:val="004355F0"/>
    <w:rsid w:val="00435CD9"/>
    <w:rsid w:val="0045140F"/>
    <w:rsid w:val="00451423"/>
    <w:rsid w:val="00453B79"/>
    <w:rsid w:val="00454D5A"/>
    <w:rsid w:val="00457C6E"/>
    <w:rsid w:val="00480224"/>
    <w:rsid w:val="0048364C"/>
    <w:rsid w:val="00484771"/>
    <w:rsid w:val="004871E2"/>
    <w:rsid w:val="0048737C"/>
    <w:rsid w:val="00487F0E"/>
    <w:rsid w:val="00491B71"/>
    <w:rsid w:val="00494D6E"/>
    <w:rsid w:val="004A2B01"/>
    <w:rsid w:val="004A3A4A"/>
    <w:rsid w:val="004A3BB4"/>
    <w:rsid w:val="004B0D0F"/>
    <w:rsid w:val="004B3ACF"/>
    <w:rsid w:val="004C55C4"/>
    <w:rsid w:val="004D4223"/>
    <w:rsid w:val="004E4784"/>
    <w:rsid w:val="004F03CC"/>
    <w:rsid w:val="004F0789"/>
    <w:rsid w:val="004F286F"/>
    <w:rsid w:val="004F2E95"/>
    <w:rsid w:val="004F418C"/>
    <w:rsid w:val="00506910"/>
    <w:rsid w:val="00506C83"/>
    <w:rsid w:val="0050715D"/>
    <w:rsid w:val="00507AA7"/>
    <w:rsid w:val="0051455D"/>
    <w:rsid w:val="00516B94"/>
    <w:rsid w:val="00517208"/>
    <w:rsid w:val="00521F2F"/>
    <w:rsid w:val="0052569D"/>
    <w:rsid w:val="00531AA8"/>
    <w:rsid w:val="00547CE4"/>
    <w:rsid w:val="00553194"/>
    <w:rsid w:val="00553519"/>
    <w:rsid w:val="00556ABF"/>
    <w:rsid w:val="00560013"/>
    <w:rsid w:val="005617B1"/>
    <w:rsid w:val="005620B6"/>
    <w:rsid w:val="00564C70"/>
    <w:rsid w:val="00570572"/>
    <w:rsid w:val="00577828"/>
    <w:rsid w:val="0058070F"/>
    <w:rsid w:val="00580895"/>
    <w:rsid w:val="00581E98"/>
    <w:rsid w:val="00581F74"/>
    <w:rsid w:val="005874FD"/>
    <w:rsid w:val="00593E8C"/>
    <w:rsid w:val="005958F5"/>
    <w:rsid w:val="005A0F3B"/>
    <w:rsid w:val="005A1254"/>
    <w:rsid w:val="005A6730"/>
    <w:rsid w:val="005B5548"/>
    <w:rsid w:val="005B69D9"/>
    <w:rsid w:val="005C3597"/>
    <w:rsid w:val="005C35D0"/>
    <w:rsid w:val="005C3F48"/>
    <w:rsid w:val="005C4376"/>
    <w:rsid w:val="005C5068"/>
    <w:rsid w:val="005C6061"/>
    <w:rsid w:val="005D1949"/>
    <w:rsid w:val="005D246A"/>
    <w:rsid w:val="005D3AA6"/>
    <w:rsid w:val="005E0711"/>
    <w:rsid w:val="005E0862"/>
    <w:rsid w:val="005E0D06"/>
    <w:rsid w:val="005E1EB1"/>
    <w:rsid w:val="005E36F9"/>
    <w:rsid w:val="005E439F"/>
    <w:rsid w:val="005E5135"/>
    <w:rsid w:val="005E5500"/>
    <w:rsid w:val="005F1F1C"/>
    <w:rsid w:val="005F250D"/>
    <w:rsid w:val="005F2BAD"/>
    <w:rsid w:val="005F2C80"/>
    <w:rsid w:val="005F5B2A"/>
    <w:rsid w:val="0060362F"/>
    <w:rsid w:val="00603651"/>
    <w:rsid w:val="00604843"/>
    <w:rsid w:val="00605A58"/>
    <w:rsid w:val="006072DB"/>
    <w:rsid w:val="00610B20"/>
    <w:rsid w:val="00611BB1"/>
    <w:rsid w:val="006216E1"/>
    <w:rsid w:val="00622D0E"/>
    <w:rsid w:val="00625A96"/>
    <w:rsid w:val="00626FAA"/>
    <w:rsid w:val="0063521A"/>
    <w:rsid w:val="0063697A"/>
    <w:rsid w:val="0064047E"/>
    <w:rsid w:val="00653B59"/>
    <w:rsid w:val="006544F5"/>
    <w:rsid w:val="00655C04"/>
    <w:rsid w:val="00656285"/>
    <w:rsid w:val="00661391"/>
    <w:rsid w:val="0066210B"/>
    <w:rsid w:val="00664B75"/>
    <w:rsid w:val="00665697"/>
    <w:rsid w:val="006673BB"/>
    <w:rsid w:val="00673810"/>
    <w:rsid w:val="00676030"/>
    <w:rsid w:val="00694872"/>
    <w:rsid w:val="00694F2C"/>
    <w:rsid w:val="0069542C"/>
    <w:rsid w:val="00696122"/>
    <w:rsid w:val="00696162"/>
    <w:rsid w:val="006968F8"/>
    <w:rsid w:val="00697339"/>
    <w:rsid w:val="006A30EA"/>
    <w:rsid w:val="006A4B57"/>
    <w:rsid w:val="006A4DC8"/>
    <w:rsid w:val="006B01CE"/>
    <w:rsid w:val="006B4175"/>
    <w:rsid w:val="006B4E7B"/>
    <w:rsid w:val="006C129D"/>
    <w:rsid w:val="006C58E4"/>
    <w:rsid w:val="006C5E49"/>
    <w:rsid w:val="006C66A2"/>
    <w:rsid w:val="006C7E5A"/>
    <w:rsid w:val="006D004F"/>
    <w:rsid w:val="006D25E7"/>
    <w:rsid w:val="006E32A0"/>
    <w:rsid w:val="006E5CAD"/>
    <w:rsid w:val="006E682E"/>
    <w:rsid w:val="006F0913"/>
    <w:rsid w:val="006F40F1"/>
    <w:rsid w:val="006F7186"/>
    <w:rsid w:val="0070056A"/>
    <w:rsid w:val="007042FB"/>
    <w:rsid w:val="007061F6"/>
    <w:rsid w:val="0070759D"/>
    <w:rsid w:val="00711E5F"/>
    <w:rsid w:val="0071502B"/>
    <w:rsid w:val="00720F53"/>
    <w:rsid w:val="007238CC"/>
    <w:rsid w:val="00734EBC"/>
    <w:rsid w:val="0074537A"/>
    <w:rsid w:val="00747E92"/>
    <w:rsid w:val="007537C0"/>
    <w:rsid w:val="007611BB"/>
    <w:rsid w:val="007730CC"/>
    <w:rsid w:val="00774EC8"/>
    <w:rsid w:val="00780199"/>
    <w:rsid w:val="0078392D"/>
    <w:rsid w:val="00786CC6"/>
    <w:rsid w:val="00787FC0"/>
    <w:rsid w:val="00793BF7"/>
    <w:rsid w:val="0079553B"/>
    <w:rsid w:val="007A45DB"/>
    <w:rsid w:val="007A602E"/>
    <w:rsid w:val="007B2881"/>
    <w:rsid w:val="007C0214"/>
    <w:rsid w:val="007C637D"/>
    <w:rsid w:val="007C7D4C"/>
    <w:rsid w:val="007D0EFF"/>
    <w:rsid w:val="007D4BE9"/>
    <w:rsid w:val="007D53D7"/>
    <w:rsid w:val="007E059B"/>
    <w:rsid w:val="007E2B9E"/>
    <w:rsid w:val="007E5C46"/>
    <w:rsid w:val="007E6E99"/>
    <w:rsid w:val="007E74C0"/>
    <w:rsid w:val="007F2E7F"/>
    <w:rsid w:val="007F4C9D"/>
    <w:rsid w:val="00800D50"/>
    <w:rsid w:val="008022CE"/>
    <w:rsid w:val="00802370"/>
    <w:rsid w:val="008041A3"/>
    <w:rsid w:val="0080689D"/>
    <w:rsid w:val="0081192A"/>
    <w:rsid w:val="0081231F"/>
    <w:rsid w:val="00813A40"/>
    <w:rsid w:val="0081615B"/>
    <w:rsid w:val="00817579"/>
    <w:rsid w:val="00822E6B"/>
    <w:rsid w:val="00827909"/>
    <w:rsid w:val="008312B6"/>
    <w:rsid w:val="00833403"/>
    <w:rsid w:val="00841C88"/>
    <w:rsid w:val="00841D66"/>
    <w:rsid w:val="008438B7"/>
    <w:rsid w:val="00843D00"/>
    <w:rsid w:val="00846736"/>
    <w:rsid w:val="00847227"/>
    <w:rsid w:val="008472CD"/>
    <w:rsid w:val="0085501E"/>
    <w:rsid w:val="0085646C"/>
    <w:rsid w:val="00861D51"/>
    <w:rsid w:val="00864473"/>
    <w:rsid w:val="008668D5"/>
    <w:rsid w:val="00866A91"/>
    <w:rsid w:val="00885478"/>
    <w:rsid w:val="008857D1"/>
    <w:rsid w:val="00887267"/>
    <w:rsid w:val="008910EC"/>
    <w:rsid w:val="00891216"/>
    <w:rsid w:val="008922BD"/>
    <w:rsid w:val="008928AD"/>
    <w:rsid w:val="00897C89"/>
    <w:rsid w:val="008A66FD"/>
    <w:rsid w:val="008B0043"/>
    <w:rsid w:val="008B0900"/>
    <w:rsid w:val="008B17E8"/>
    <w:rsid w:val="008B2127"/>
    <w:rsid w:val="008B2290"/>
    <w:rsid w:val="008B26D2"/>
    <w:rsid w:val="008B2BC0"/>
    <w:rsid w:val="008B55A3"/>
    <w:rsid w:val="008B560A"/>
    <w:rsid w:val="008B689A"/>
    <w:rsid w:val="008C2F0F"/>
    <w:rsid w:val="008C6318"/>
    <w:rsid w:val="008D0520"/>
    <w:rsid w:val="008E4DF1"/>
    <w:rsid w:val="008E5093"/>
    <w:rsid w:val="008E7CD7"/>
    <w:rsid w:val="008F2FFB"/>
    <w:rsid w:val="008F30DC"/>
    <w:rsid w:val="008F32DC"/>
    <w:rsid w:val="009129FF"/>
    <w:rsid w:val="009159D7"/>
    <w:rsid w:val="00915F35"/>
    <w:rsid w:val="00920845"/>
    <w:rsid w:val="009209C7"/>
    <w:rsid w:val="009229A9"/>
    <w:rsid w:val="00925BF1"/>
    <w:rsid w:val="00925C19"/>
    <w:rsid w:val="00925DD4"/>
    <w:rsid w:val="009301E2"/>
    <w:rsid w:val="00936C98"/>
    <w:rsid w:val="009375BF"/>
    <w:rsid w:val="00937BE3"/>
    <w:rsid w:val="0094292C"/>
    <w:rsid w:val="00951117"/>
    <w:rsid w:val="00957EB0"/>
    <w:rsid w:val="009643F8"/>
    <w:rsid w:val="0097067D"/>
    <w:rsid w:val="009713A2"/>
    <w:rsid w:val="00976A77"/>
    <w:rsid w:val="00980DF2"/>
    <w:rsid w:val="0098219C"/>
    <w:rsid w:val="00983F38"/>
    <w:rsid w:val="00994378"/>
    <w:rsid w:val="00996C7F"/>
    <w:rsid w:val="009B7479"/>
    <w:rsid w:val="009C0937"/>
    <w:rsid w:val="009C0B20"/>
    <w:rsid w:val="009C1609"/>
    <w:rsid w:val="009C3FA7"/>
    <w:rsid w:val="009C49C3"/>
    <w:rsid w:val="009D023B"/>
    <w:rsid w:val="009D301D"/>
    <w:rsid w:val="009D4B86"/>
    <w:rsid w:val="009D7CBB"/>
    <w:rsid w:val="009E0B16"/>
    <w:rsid w:val="009F48FF"/>
    <w:rsid w:val="00A1130C"/>
    <w:rsid w:val="00A11BA1"/>
    <w:rsid w:val="00A13958"/>
    <w:rsid w:val="00A14A88"/>
    <w:rsid w:val="00A20ABB"/>
    <w:rsid w:val="00A230B5"/>
    <w:rsid w:val="00A24E57"/>
    <w:rsid w:val="00A27E03"/>
    <w:rsid w:val="00A33648"/>
    <w:rsid w:val="00A336A9"/>
    <w:rsid w:val="00A33ABE"/>
    <w:rsid w:val="00A34782"/>
    <w:rsid w:val="00A40EF4"/>
    <w:rsid w:val="00A42CB0"/>
    <w:rsid w:val="00A43E87"/>
    <w:rsid w:val="00A4648E"/>
    <w:rsid w:val="00A51DE5"/>
    <w:rsid w:val="00A525AE"/>
    <w:rsid w:val="00A537A3"/>
    <w:rsid w:val="00A70D41"/>
    <w:rsid w:val="00A75916"/>
    <w:rsid w:val="00A86054"/>
    <w:rsid w:val="00A873D0"/>
    <w:rsid w:val="00A90A85"/>
    <w:rsid w:val="00A95083"/>
    <w:rsid w:val="00AA667A"/>
    <w:rsid w:val="00AB11EC"/>
    <w:rsid w:val="00AB2356"/>
    <w:rsid w:val="00AB2799"/>
    <w:rsid w:val="00AB4797"/>
    <w:rsid w:val="00AB5C5F"/>
    <w:rsid w:val="00AC3949"/>
    <w:rsid w:val="00AC3F39"/>
    <w:rsid w:val="00AC4646"/>
    <w:rsid w:val="00AC5890"/>
    <w:rsid w:val="00AC5A03"/>
    <w:rsid w:val="00AC6772"/>
    <w:rsid w:val="00AD36CA"/>
    <w:rsid w:val="00AD7696"/>
    <w:rsid w:val="00AE5C61"/>
    <w:rsid w:val="00AF0DD9"/>
    <w:rsid w:val="00AF67B2"/>
    <w:rsid w:val="00B01322"/>
    <w:rsid w:val="00B11909"/>
    <w:rsid w:val="00B16F56"/>
    <w:rsid w:val="00B1775F"/>
    <w:rsid w:val="00B215B6"/>
    <w:rsid w:val="00B2518A"/>
    <w:rsid w:val="00B259F4"/>
    <w:rsid w:val="00B259F7"/>
    <w:rsid w:val="00B322FB"/>
    <w:rsid w:val="00B34953"/>
    <w:rsid w:val="00B40FDE"/>
    <w:rsid w:val="00B45405"/>
    <w:rsid w:val="00B50960"/>
    <w:rsid w:val="00B50968"/>
    <w:rsid w:val="00B52289"/>
    <w:rsid w:val="00B526A1"/>
    <w:rsid w:val="00B54389"/>
    <w:rsid w:val="00B559FA"/>
    <w:rsid w:val="00B57C8A"/>
    <w:rsid w:val="00B60816"/>
    <w:rsid w:val="00B63A3F"/>
    <w:rsid w:val="00B669F1"/>
    <w:rsid w:val="00B66E42"/>
    <w:rsid w:val="00B80B70"/>
    <w:rsid w:val="00B87B97"/>
    <w:rsid w:val="00B9095F"/>
    <w:rsid w:val="00B9135C"/>
    <w:rsid w:val="00B919C8"/>
    <w:rsid w:val="00B92236"/>
    <w:rsid w:val="00B948A0"/>
    <w:rsid w:val="00BA280A"/>
    <w:rsid w:val="00BA60BB"/>
    <w:rsid w:val="00BA676E"/>
    <w:rsid w:val="00BB7A1B"/>
    <w:rsid w:val="00BC145A"/>
    <w:rsid w:val="00BC179C"/>
    <w:rsid w:val="00BC4424"/>
    <w:rsid w:val="00BD01A9"/>
    <w:rsid w:val="00BD673D"/>
    <w:rsid w:val="00BE0AEC"/>
    <w:rsid w:val="00BE5117"/>
    <w:rsid w:val="00BF1D9C"/>
    <w:rsid w:val="00BF4008"/>
    <w:rsid w:val="00BF6F54"/>
    <w:rsid w:val="00C01537"/>
    <w:rsid w:val="00C030B4"/>
    <w:rsid w:val="00C06252"/>
    <w:rsid w:val="00C10675"/>
    <w:rsid w:val="00C13A80"/>
    <w:rsid w:val="00C15926"/>
    <w:rsid w:val="00C21B6F"/>
    <w:rsid w:val="00C234E0"/>
    <w:rsid w:val="00C25DE2"/>
    <w:rsid w:val="00C307C6"/>
    <w:rsid w:val="00C31534"/>
    <w:rsid w:val="00C34898"/>
    <w:rsid w:val="00C355D4"/>
    <w:rsid w:val="00C36EED"/>
    <w:rsid w:val="00C43479"/>
    <w:rsid w:val="00C45D20"/>
    <w:rsid w:val="00C50401"/>
    <w:rsid w:val="00C561C1"/>
    <w:rsid w:val="00C57D2F"/>
    <w:rsid w:val="00C656FC"/>
    <w:rsid w:val="00C66729"/>
    <w:rsid w:val="00C748B6"/>
    <w:rsid w:val="00C81F49"/>
    <w:rsid w:val="00C822D6"/>
    <w:rsid w:val="00C9177D"/>
    <w:rsid w:val="00C928BA"/>
    <w:rsid w:val="00CA0E37"/>
    <w:rsid w:val="00CA4F3F"/>
    <w:rsid w:val="00CA7263"/>
    <w:rsid w:val="00CB3082"/>
    <w:rsid w:val="00CB4783"/>
    <w:rsid w:val="00CB4A31"/>
    <w:rsid w:val="00CB7B57"/>
    <w:rsid w:val="00CD0809"/>
    <w:rsid w:val="00CD09FA"/>
    <w:rsid w:val="00CD18B8"/>
    <w:rsid w:val="00CD1AEC"/>
    <w:rsid w:val="00CD308C"/>
    <w:rsid w:val="00CE136F"/>
    <w:rsid w:val="00CE3197"/>
    <w:rsid w:val="00CE4583"/>
    <w:rsid w:val="00CE5571"/>
    <w:rsid w:val="00CE5BE6"/>
    <w:rsid w:val="00CF09D5"/>
    <w:rsid w:val="00CF304F"/>
    <w:rsid w:val="00CF36F9"/>
    <w:rsid w:val="00CF3D2B"/>
    <w:rsid w:val="00CF3EAC"/>
    <w:rsid w:val="00CF51FD"/>
    <w:rsid w:val="00CF6CBB"/>
    <w:rsid w:val="00CF769C"/>
    <w:rsid w:val="00D03B50"/>
    <w:rsid w:val="00D05974"/>
    <w:rsid w:val="00D12C32"/>
    <w:rsid w:val="00D13278"/>
    <w:rsid w:val="00D164D3"/>
    <w:rsid w:val="00D21B9E"/>
    <w:rsid w:val="00D231B4"/>
    <w:rsid w:val="00D25728"/>
    <w:rsid w:val="00D25CF1"/>
    <w:rsid w:val="00D27150"/>
    <w:rsid w:val="00D33193"/>
    <w:rsid w:val="00D362D0"/>
    <w:rsid w:val="00D403CC"/>
    <w:rsid w:val="00D42B07"/>
    <w:rsid w:val="00D443F2"/>
    <w:rsid w:val="00D45173"/>
    <w:rsid w:val="00D453D1"/>
    <w:rsid w:val="00D45905"/>
    <w:rsid w:val="00D5129F"/>
    <w:rsid w:val="00D52F8E"/>
    <w:rsid w:val="00D53AB6"/>
    <w:rsid w:val="00D600CA"/>
    <w:rsid w:val="00D616D1"/>
    <w:rsid w:val="00D6196F"/>
    <w:rsid w:val="00D64797"/>
    <w:rsid w:val="00D67F20"/>
    <w:rsid w:val="00D73CBB"/>
    <w:rsid w:val="00D83031"/>
    <w:rsid w:val="00D835E2"/>
    <w:rsid w:val="00D85262"/>
    <w:rsid w:val="00D85569"/>
    <w:rsid w:val="00D86A62"/>
    <w:rsid w:val="00D87FD2"/>
    <w:rsid w:val="00D95244"/>
    <w:rsid w:val="00DA3BB2"/>
    <w:rsid w:val="00DA6DBA"/>
    <w:rsid w:val="00DB3634"/>
    <w:rsid w:val="00DB4BD1"/>
    <w:rsid w:val="00DB4E84"/>
    <w:rsid w:val="00DC1018"/>
    <w:rsid w:val="00DC21D6"/>
    <w:rsid w:val="00DC30B2"/>
    <w:rsid w:val="00DC488B"/>
    <w:rsid w:val="00DC498D"/>
    <w:rsid w:val="00DC5357"/>
    <w:rsid w:val="00DC661D"/>
    <w:rsid w:val="00DC6F01"/>
    <w:rsid w:val="00DD0A7B"/>
    <w:rsid w:val="00DD46F6"/>
    <w:rsid w:val="00DE3D30"/>
    <w:rsid w:val="00DE448D"/>
    <w:rsid w:val="00DE4B91"/>
    <w:rsid w:val="00DE5551"/>
    <w:rsid w:val="00DE7F5F"/>
    <w:rsid w:val="00DF03A3"/>
    <w:rsid w:val="00DF0CA0"/>
    <w:rsid w:val="00DF351A"/>
    <w:rsid w:val="00DF5C9D"/>
    <w:rsid w:val="00DF5D04"/>
    <w:rsid w:val="00E00AC4"/>
    <w:rsid w:val="00E11622"/>
    <w:rsid w:val="00E14DE1"/>
    <w:rsid w:val="00E15DBF"/>
    <w:rsid w:val="00E16806"/>
    <w:rsid w:val="00E243B9"/>
    <w:rsid w:val="00E244D2"/>
    <w:rsid w:val="00E247A3"/>
    <w:rsid w:val="00E25033"/>
    <w:rsid w:val="00E251F2"/>
    <w:rsid w:val="00E256DC"/>
    <w:rsid w:val="00E33B41"/>
    <w:rsid w:val="00E404AE"/>
    <w:rsid w:val="00E50946"/>
    <w:rsid w:val="00E55DA0"/>
    <w:rsid w:val="00E57D38"/>
    <w:rsid w:val="00E60D33"/>
    <w:rsid w:val="00E77115"/>
    <w:rsid w:val="00E84547"/>
    <w:rsid w:val="00E85101"/>
    <w:rsid w:val="00E87FA0"/>
    <w:rsid w:val="00E9247A"/>
    <w:rsid w:val="00E95327"/>
    <w:rsid w:val="00EA1DF5"/>
    <w:rsid w:val="00EB7B9C"/>
    <w:rsid w:val="00EC112F"/>
    <w:rsid w:val="00EC553D"/>
    <w:rsid w:val="00EC5618"/>
    <w:rsid w:val="00EC5A19"/>
    <w:rsid w:val="00EC5FD2"/>
    <w:rsid w:val="00ED1123"/>
    <w:rsid w:val="00EE0AF8"/>
    <w:rsid w:val="00EE25A8"/>
    <w:rsid w:val="00EE3523"/>
    <w:rsid w:val="00EE4E7C"/>
    <w:rsid w:val="00EF0451"/>
    <w:rsid w:val="00EF27EF"/>
    <w:rsid w:val="00EF734D"/>
    <w:rsid w:val="00F0039C"/>
    <w:rsid w:val="00F04394"/>
    <w:rsid w:val="00F06ACD"/>
    <w:rsid w:val="00F1018F"/>
    <w:rsid w:val="00F127D7"/>
    <w:rsid w:val="00F23137"/>
    <w:rsid w:val="00F24F4C"/>
    <w:rsid w:val="00F24FE9"/>
    <w:rsid w:val="00F252DE"/>
    <w:rsid w:val="00F274BD"/>
    <w:rsid w:val="00F278B7"/>
    <w:rsid w:val="00F27CDF"/>
    <w:rsid w:val="00F32CA6"/>
    <w:rsid w:val="00F3359D"/>
    <w:rsid w:val="00F34F57"/>
    <w:rsid w:val="00F35CF2"/>
    <w:rsid w:val="00F54CDE"/>
    <w:rsid w:val="00F57EF4"/>
    <w:rsid w:val="00F6192F"/>
    <w:rsid w:val="00F62AF9"/>
    <w:rsid w:val="00F6554C"/>
    <w:rsid w:val="00F667DD"/>
    <w:rsid w:val="00F708F6"/>
    <w:rsid w:val="00F72033"/>
    <w:rsid w:val="00F72F27"/>
    <w:rsid w:val="00F75E43"/>
    <w:rsid w:val="00F76F47"/>
    <w:rsid w:val="00F858FD"/>
    <w:rsid w:val="00F9034A"/>
    <w:rsid w:val="00F914E5"/>
    <w:rsid w:val="00F91A58"/>
    <w:rsid w:val="00F92F74"/>
    <w:rsid w:val="00F96F40"/>
    <w:rsid w:val="00FA0015"/>
    <w:rsid w:val="00FA1196"/>
    <w:rsid w:val="00FA1958"/>
    <w:rsid w:val="00FA1C84"/>
    <w:rsid w:val="00FA4C44"/>
    <w:rsid w:val="00FA5AC7"/>
    <w:rsid w:val="00FB22C8"/>
    <w:rsid w:val="00FB2C0C"/>
    <w:rsid w:val="00FB56D2"/>
    <w:rsid w:val="00FB5B7C"/>
    <w:rsid w:val="00FB73AC"/>
    <w:rsid w:val="00FC11B2"/>
    <w:rsid w:val="00FC1D55"/>
    <w:rsid w:val="00FC5D79"/>
    <w:rsid w:val="00FD284D"/>
    <w:rsid w:val="00FD37FD"/>
    <w:rsid w:val="00FD6022"/>
    <w:rsid w:val="00FD61B4"/>
    <w:rsid w:val="00FE551F"/>
    <w:rsid w:val="00FF1A65"/>
    <w:rsid w:val="00FF26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9D67"/>
  <w15:chartTrackingRefBased/>
  <w15:docId w15:val="{CBF9C867-69DB-4A20-9C60-322EBE16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146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873D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Fremhv">
    <w:name w:val="Emphasis"/>
    <w:basedOn w:val="Standardskrifttypeiafsnit"/>
    <w:uiPriority w:val="20"/>
    <w:qFormat/>
    <w:rsid w:val="00A873D0"/>
    <w:rPr>
      <w:i/>
      <w:iCs/>
    </w:rPr>
  </w:style>
  <w:style w:type="character" w:styleId="Hyperlink">
    <w:name w:val="Hyperlink"/>
    <w:basedOn w:val="Standardskrifttypeiafsnit"/>
    <w:uiPriority w:val="99"/>
    <w:unhideWhenUsed/>
    <w:rsid w:val="00A873D0"/>
    <w:rPr>
      <w:color w:val="0000FF"/>
      <w:u w:val="single"/>
    </w:rPr>
  </w:style>
  <w:style w:type="character" w:styleId="Strk">
    <w:name w:val="Strong"/>
    <w:basedOn w:val="Standardskrifttypeiafsnit"/>
    <w:uiPriority w:val="22"/>
    <w:qFormat/>
    <w:rsid w:val="00A873D0"/>
    <w:rPr>
      <w:b/>
      <w:bCs/>
    </w:rPr>
  </w:style>
  <w:style w:type="paragraph" w:styleId="Markeringsbobletekst">
    <w:name w:val="Balloon Text"/>
    <w:basedOn w:val="Normal"/>
    <w:link w:val="MarkeringsbobletekstTegn"/>
    <w:uiPriority w:val="99"/>
    <w:semiHidden/>
    <w:unhideWhenUsed/>
    <w:rsid w:val="00DF351A"/>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F351A"/>
    <w:rPr>
      <w:rFonts w:ascii="Segoe UI" w:hAnsi="Segoe UI" w:cs="Segoe UI"/>
      <w:sz w:val="18"/>
      <w:szCs w:val="18"/>
    </w:rPr>
  </w:style>
  <w:style w:type="character" w:styleId="Kommentarhenvisning">
    <w:name w:val="annotation reference"/>
    <w:basedOn w:val="Standardskrifttypeiafsnit"/>
    <w:uiPriority w:val="99"/>
    <w:semiHidden/>
    <w:unhideWhenUsed/>
    <w:rsid w:val="00AF0DD9"/>
    <w:rPr>
      <w:sz w:val="16"/>
      <w:szCs w:val="16"/>
    </w:rPr>
  </w:style>
  <w:style w:type="paragraph" w:styleId="Kommentartekst">
    <w:name w:val="annotation text"/>
    <w:basedOn w:val="Normal"/>
    <w:link w:val="KommentartekstTegn"/>
    <w:uiPriority w:val="99"/>
    <w:unhideWhenUsed/>
    <w:rsid w:val="00AF0DD9"/>
    <w:pPr>
      <w:spacing w:line="240" w:lineRule="auto"/>
    </w:pPr>
    <w:rPr>
      <w:sz w:val="20"/>
      <w:szCs w:val="20"/>
    </w:rPr>
  </w:style>
  <w:style w:type="character" w:customStyle="1" w:styleId="KommentartekstTegn">
    <w:name w:val="Kommentartekst Tegn"/>
    <w:basedOn w:val="Standardskrifttypeiafsnit"/>
    <w:link w:val="Kommentartekst"/>
    <w:uiPriority w:val="99"/>
    <w:rsid w:val="00AF0DD9"/>
    <w:rPr>
      <w:sz w:val="20"/>
      <w:szCs w:val="20"/>
    </w:rPr>
  </w:style>
  <w:style w:type="paragraph" w:styleId="Kommentaremne">
    <w:name w:val="annotation subject"/>
    <w:basedOn w:val="Kommentartekst"/>
    <w:next w:val="Kommentartekst"/>
    <w:link w:val="KommentaremneTegn"/>
    <w:uiPriority w:val="99"/>
    <w:semiHidden/>
    <w:unhideWhenUsed/>
    <w:rsid w:val="00AF0DD9"/>
    <w:rPr>
      <w:b/>
      <w:bCs/>
    </w:rPr>
  </w:style>
  <w:style w:type="character" w:customStyle="1" w:styleId="KommentaremneTegn">
    <w:name w:val="Kommentaremne Tegn"/>
    <w:basedOn w:val="KommentartekstTegn"/>
    <w:link w:val="Kommentaremne"/>
    <w:uiPriority w:val="99"/>
    <w:semiHidden/>
    <w:rsid w:val="00AF0DD9"/>
    <w:rPr>
      <w:b/>
      <w:bCs/>
      <w:sz w:val="20"/>
      <w:szCs w:val="20"/>
    </w:rPr>
  </w:style>
  <w:style w:type="paragraph" w:styleId="Listeafsnit">
    <w:name w:val="List Paragraph"/>
    <w:basedOn w:val="Normal"/>
    <w:uiPriority w:val="34"/>
    <w:qFormat/>
    <w:rsid w:val="00B80B70"/>
    <w:pPr>
      <w:ind w:left="720"/>
      <w:contextualSpacing/>
    </w:pPr>
  </w:style>
  <w:style w:type="character" w:styleId="Pladsholdertekst">
    <w:name w:val="Placeholder Text"/>
    <w:basedOn w:val="Standardskrifttypeiafsnit"/>
    <w:uiPriority w:val="99"/>
    <w:semiHidden/>
    <w:rsid w:val="00D13278"/>
    <w:rPr>
      <w:color w:val="808080"/>
    </w:rPr>
  </w:style>
  <w:style w:type="paragraph" w:styleId="Sidehoved">
    <w:name w:val="header"/>
    <w:basedOn w:val="Normal"/>
    <w:link w:val="SidehovedTegn"/>
    <w:uiPriority w:val="99"/>
    <w:unhideWhenUsed/>
    <w:rsid w:val="00AC4646"/>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AC4646"/>
  </w:style>
  <w:style w:type="paragraph" w:styleId="Sidefod">
    <w:name w:val="footer"/>
    <w:basedOn w:val="Normal"/>
    <w:link w:val="SidefodTegn"/>
    <w:uiPriority w:val="99"/>
    <w:unhideWhenUsed/>
    <w:rsid w:val="00AC4646"/>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AC4646"/>
  </w:style>
  <w:style w:type="character" w:styleId="BesgtLink">
    <w:name w:val="FollowedHyperlink"/>
    <w:basedOn w:val="Standardskrifttypeiafsnit"/>
    <w:uiPriority w:val="99"/>
    <w:semiHidden/>
    <w:unhideWhenUsed/>
    <w:rsid w:val="00747E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344">
      <w:bodyDiv w:val="1"/>
      <w:marLeft w:val="0"/>
      <w:marRight w:val="0"/>
      <w:marTop w:val="0"/>
      <w:marBottom w:val="0"/>
      <w:divBdr>
        <w:top w:val="none" w:sz="0" w:space="0" w:color="auto"/>
        <w:left w:val="none" w:sz="0" w:space="0" w:color="auto"/>
        <w:bottom w:val="none" w:sz="0" w:space="0" w:color="auto"/>
        <w:right w:val="none" w:sz="0" w:space="0" w:color="auto"/>
      </w:divBdr>
      <w:divsChild>
        <w:div w:id="1441145302">
          <w:marLeft w:val="0"/>
          <w:marRight w:val="0"/>
          <w:marTop w:val="0"/>
          <w:marBottom w:val="0"/>
          <w:divBdr>
            <w:top w:val="none" w:sz="0" w:space="0" w:color="auto"/>
            <w:left w:val="none" w:sz="0" w:space="0" w:color="auto"/>
            <w:bottom w:val="none" w:sz="0" w:space="0" w:color="auto"/>
            <w:right w:val="none" w:sz="0" w:space="0" w:color="auto"/>
          </w:divBdr>
        </w:div>
        <w:div w:id="458769545">
          <w:marLeft w:val="0"/>
          <w:marRight w:val="0"/>
          <w:marTop w:val="0"/>
          <w:marBottom w:val="0"/>
          <w:divBdr>
            <w:top w:val="none" w:sz="0" w:space="0" w:color="auto"/>
            <w:left w:val="none" w:sz="0" w:space="0" w:color="auto"/>
            <w:bottom w:val="none" w:sz="0" w:space="0" w:color="auto"/>
            <w:right w:val="none" w:sz="0" w:space="0" w:color="auto"/>
          </w:divBdr>
        </w:div>
        <w:div w:id="1316105492">
          <w:marLeft w:val="0"/>
          <w:marRight w:val="0"/>
          <w:marTop w:val="0"/>
          <w:marBottom w:val="0"/>
          <w:divBdr>
            <w:top w:val="none" w:sz="0" w:space="0" w:color="auto"/>
            <w:left w:val="none" w:sz="0" w:space="0" w:color="auto"/>
            <w:bottom w:val="none" w:sz="0" w:space="0" w:color="auto"/>
            <w:right w:val="none" w:sz="0" w:space="0" w:color="auto"/>
          </w:divBdr>
        </w:div>
        <w:div w:id="1796019185">
          <w:marLeft w:val="0"/>
          <w:marRight w:val="0"/>
          <w:marTop w:val="0"/>
          <w:marBottom w:val="0"/>
          <w:divBdr>
            <w:top w:val="none" w:sz="0" w:space="0" w:color="auto"/>
            <w:left w:val="none" w:sz="0" w:space="0" w:color="auto"/>
            <w:bottom w:val="none" w:sz="0" w:space="0" w:color="auto"/>
            <w:right w:val="none" w:sz="0" w:space="0" w:color="auto"/>
          </w:divBdr>
        </w:div>
      </w:divsChild>
    </w:div>
    <w:div w:id="77218108">
      <w:bodyDiv w:val="1"/>
      <w:marLeft w:val="0"/>
      <w:marRight w:val="0"/>
      <w:marTop w:val="0"/>
      <w:marBottom w:val="0"/>
      <w:divBdr>
        <w:top w:val="none" w:sz="0" w:space="0" w:color="auto"/>
        <w:left w:val="none" w:sz="0" w:space="0" w:color="auto"/>
        <w:bottom w:val="none" w:sz="0" w:space="0" w:color="auto"/>
        <w:right w:val="none" w:sz="0" w:space="0" w:color="auto"/>
      </w:divBdr>
    </w:div>
    <w:div w:id="112288851">
      <w:bodyDiv w:val="1"/>
      <w:marLeft w:val="0"/>
      <w:marRight w:val="0"/>
      <w:marTop w:val="0"/>
      <w:marBottom w:val="0"/>
      <w:divBdr>
        <w:top w:val="none" w:sz="0" w:space="0" w:color="auto"/>
        <w:left w:val="none" w:sz="0" w:space="0" w:color="auto"/>
        <w:bottom w:val="none" w:sz="0" w:space="0" w:color="auto"/>
        <w:right w:val="none" w:sz="0" w:space="0" w:color="auto"/>
      </w:divBdr>
      <w:divsChild>
        <w:div w:id="480005161">
          <w:marLeft w:val="0"/>
          <w:marRight w:val="0"/>
          <w:marTop w:val="0"/>
          <w:marBottom w:val="600"/>
          <w:divBdr>
            <w:top w:val="none" w:sz="0" w:space="0" w:color="auto"/>
            <w:left w:val="none" w:sz="0" w:space="0" w:color="auto"/>
            <w:bottom w:val="none" w:sz="0" w:space="0" w:color="auto"/>
            <w:right w:val="none" w:sz="0" w:space="0" w:color="auto"/>
          </w:divBdr>
          <w:divsChild>
            <w:div w:id="2082016654">
              <w:marLeft w:val="0"/>
              <w:marRight w:val="0"/>
              <w:marTop w:val="0"/>
              <w:marBottom w:val="0"/>
              <w:divBdr>
                <w:top w:val="none" w:sz="0" w:space="0" w:color="auto"/>
                <w:left w:val="none" w:sz="0" w:space="0" w:color="auto"/>
                <w:bottom w:val="none" w:sz="0" w:space="0" w:color="auto"/>
                <w:right w:val="none" w:sz="0" w:space="0" w:color="auto"/>
              </w:divBdr>
            </w:div>
          </w:divsChild>
        </w:div>
        <w:div w:id="862013095">
          <w:marLeft w:val="0"/>
          <w:marRight w:val="0"/>
          <w:marTop w:val="600"/>
          <w:marBottom w:val="600"/>
          <w:divBdr>
            <w:top w:val="none" w:sz="0" w:space="0" w:color="auto"/>
            <w:left w:val="none" w:sz="0" w:space="0" w:color="auto"/>
            <w:bottom w:val="none" w:sz="0" w:space="0" w:color="auto"/>
            <w:right w:val="none" w:sz="0" w:space="0" w:color="auto"/>
          </w:divBdr>
          <w:divsChild>
            <w:div w:id="167170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8180">
      <w:bodyDiv w:val="1"/>
      <w:marLeft w:val="0"/>
      <w:marRight w:val="0"/>
      <w:marTop w:val="0"/>
      <w:marBottom w:val="0"/>
      <w:divBdr>
        <w:top w:val="none" w:sz="0" w:space="0" w:color="auto"/>
        <w:left w:val="none" w:sz="0" w:space="0" w:color="auto"/>
        <w:bottom w:val="none" w:sz="0" w:space="0" w:color="auto"/>
        <w:right w:val="none" w:sz="0" w:space="0" w:color="auto"/>
      </w:divBdr>
      <w:divsChild>
        <w:div w:id="1663894472">
          <w:marLeft w:val="0"/>
          <w:marRight w:val="0"/>
          <w:marTop w:val="0"/>
          <w:marBottom w:val="0"/>
          <w:divBdr>
            <w:top w:val="none" w:sz="0" w:space="0" w:color="auto"/>
            <w:left w:val="none" w:sz="0" w:space="0" w:color="auto"/>
            <w:bottom w:val="none" w:sz="0" w:space="0" w:color="auto"/>
            <w:right w:val="none" w:sz="0" w:space="0" w:color="auto"/>
          </w:divBdr>
        </w:div>
      </w:divsChild>
    </w:div>
    <w:div w:id="135726043">
      <w:bodyDiv w:val="1"/>
      <w:marLeft w:val="0"/>
      <w:marRight w:val="0"/>
      <w:marTop w:val="0"/>
      <w:marBottom w:val="0"/>
      <w:divBdr>
        <w:top w:val="none" w:sz="0" w:space="0" w:color="auto"/>
        <w:left w:val="none" w:sz="0" w:space="0" w:color="auto"/>
        <w:bottom w:val="none" w:sz="0" w:space="0" w:color="auto"/>
        <w:right w:val="none" w:sz="0" w:space="0" w:color="auto"/>
      </w:divBdr>
      <w:divsChild>
        <w:div w:id="193153293">
          <w:marLeft w:val="0"/>
          <w:marRight w:val="0"/>
          <w:marTop w:val="0"/>
          <w:marBottom w:val="0"/>
          <w:divBdr>
            <w:top w:val="none" w:sz="0" w:space="0" w:color="auto"/>
            <w:left w:val="none" w:sz="0" w:space="0" w:color="auto"/>
            <w:bottom w:val="none" w:sz="0" w:space="0" w:color="auto"/>
            <w:right w:val="none" w:sz="0" w:space="0" w:color="auto"/>
          </w:divBdr>
        </w:div>
      </w:divsChild>
    </w:div>
    <w:div w:id="153422064">
      <w:bodyDiv w:val="1"/>
      <w:marLeft w:val="0"/>
      <w:marRight w:val="0"/>
      <w:marTop w:val="0"/>
      <w:marBottom w:val="0"/>
      <w:divBdr>
        <w:top w:val="none" w:sz="0" w:space="0" w:color="auto"/>
        <w:left w:val="none" w:sz="0" w:space="0" w:color="auto"/>
        <w:bottom w:val="none" w:sz="0" w:space="0" w:color="auto"/>
        <w:right w:val="none" w:sz="0" w:space="0" w:color="auto"/>
      </w:divBdr>
    </w:div>
    <w:div w:id="329144446">
      <w:bodyDiv w:val="1"/>
      <w:marLeft w:val="0"/>
      <w:marRight w:val="0"/>
      <w:marTop w:val="0"/>
      <w:marBottom w:val="0"/>
      <w:divBdr>
        <w:top w:val="none" w:sz="0" w:space="0" w:color="auto"/>
        <w:left w:val="none" w:sz="0" w:space="0" w:color="auto"/>
        <w:bottom w:val="none" w:sz="0" w:space="0" w:color="auto"/>
        <w:right w:val="none" w:sz="0" w:space="0" w:color="auto"/>
      </w:divBdr>
    </w:div>
    <w:div w:id="431634608">
      <w:bodyDiv w:val="1"/>
      <w:marLeft w:val="0"/>
      <w:marRight w:val="0"/>
      <w:marTop w:val="0"/>
      <w:marBottom w:val="0"/>
      <w:divBdr>
        <w:top w:val="none" w:sz="0" w:space="0" w:color="auto"/>
        <w:left w:val="none" w:sz="0" w:space="0" w:color="auto"/>
        <w:bottom w:val="none" w:sz="0" w:space="0" w:color="auto"/>
        <w:right w:val="none" w:sz="0" w:space="0" w:color="auto"/>
      </w:divBdr>
    </w:div>
    <w:div w:id="435708668">
      <w:bodyDiv w:val="1"/>
      <w:marLeft w:val="0"/>
      <w:marRight w:val="0"/>
      <w:marTop w:val="0"/>
      <w:marBottom w:val="0"/>
      <w:divBdr>
        <w:top w:val="none" w:sz="0" w:space="0" w:color="auto"/>
        <w:left w:val="none" w:sz="0" w:space="0" w:color="auto"/>
        <w:bottom w:val="none" w:sz="0" w:space="0" w:color="auto"/>
        <w:right w:val="none" w:sz="0" w:space="0" w:color="auto"/>
      </w:divBdr>
      <w:divsChild>
        <w:div w:id="643852955">
          <w:marLeft w:val="0"/>
          <w:marRight w:val="0"/>
          <w:marTop w:val="0"/>
          <w:marBottom w:val="0"/>
          <w:divBdr>
            <w:top w:val="none" w:sz="0" w:space="0" w:color="auto"/>
            <w:left w:val="none" w:sz="0" w:space="0" w:color="auto"/>
            <w:bottom w:val="none" w:sz="0" w:space="0" w:color="auto"/>
            <w:right w:val="none" w:sz="0" w:space="0" w:color="auto"/>
          </w:divBdr>
        </w:div>
      </w:divsChild>
    </w:div>
    <w:div w:id="490802627">
      <w:bodyDiv w:val="1"/>
      <w:marLeft w:val="0"/>
      <w:marRight w:val="0"/>
      <w:marTop w:val="0"/>
      <w:marBottom w:val="0"/>
      <w:divBdr>
        <w:top w:val="none" w:sz="0" w:space="0" w:color="auto"/>
        <w:left w:val="none" w:sz="0" w:space="0" w:color="auto"/>
        <w:bottom w:val="none" w:sz="0" w:space="0" w:color="auto"/>
        <w:right w:val="none" w:sz="0" w:space="0" w:color="auto"/>
      </w:divBdr>
    </w:div>
    <w:div w:id="632640791">
      <w:bodyDiv w:val="1"/>
      <w:marLeft w:val="0"/>
      <w:marRight w:val="0"/>
      <w:marTop w:val="0"/>
      <w:marBottom w:val="0"/>
      <w:divBdr>
        <w:top w:val="none" w:sz="0" w:space="0" w:color="auto"/>
        <w:left w:val="none" w:sz="0" w:space="0" w:color="auto"/>
        <w:bottom w:val="none" w:sz="0" w:space="0" w:color="auto"/>
        <w:right w:val="none" w:sz="0" w:space="0" w:color="auto"/>
      </w:divBdr>
    </w:div>
    <w:div w:id="777876297">
      <w:bodyDiv w:val="1"/>
      <w:marLeft w:val="0"/>
      <w:marRight w:val="0"/>
      <w:marTop w:val="0"/>
      <w:marBottom w:val="0"/>
      <w:divBdr>
        <w:top w:val="none" w:sz="0" w:space="0" w:color="auto"/>
        <w:left w:val="none" w:sz="0" w:space="0" w:color="auto"/>
        <w:bottom w:val="none" w:sz="0" w:space="0" w:color="auto"/>
        <w:right w:val="none" w:sz="0" w:space="0" w:color="auto"/>
      </w:divBdr>
      <w:divsChild>
        <w:div w:id="1842423965">
          <w:marLeft w:val="0"/>
          <w:marRight w:val="0"/>
          <w:marTop w:val="0"/>
          <w:marBottom w:val="0"/>
          <w:divBdr>
            <w:top w:val="none" w:sz="0" w:space="0" w:color="auto"/>
            <w:left w:val="none" w:sz="0" w:space="0" w:color="auto"/>
            <w:bottom w:val="none" w:sz="0" w:space="0" w:color="auto"/>
            <w:right w:val="none" w:sz="0" w:space="0" w:color="auto"/>
          </w:divBdr>
        </w:div>
      </w:divsChild>
    </w:div>
    <w:div w:id="888763946">
      <w:bodyDiv w:val="1"/>
      <w:marLeft w:val="0"/>
      <w:marRight w:val="0"/>
      <w:marTop w:val="0"/>
      <w:marBottom w:val="0"/>
      <w:divBdr>
        <w:top w:val="none" w:sz="0" w:space="0" w:color="auto"/>
        <w:left w:val="none" w:sz="0" w:space="0" w:color="auto"/>
        <w:bottom w:val="none" w:sz="0" w:space="0" w:color="auto"/>
        <w:right w:val="none" w:sz="0" w:space="0" w:color="auto"/>
      </w:divBdr>
    </w:div>
    <w:div w:id="931663663">
      <w:bodyDiv w:val="1"/>
      <w:marLeft w:val="0"/>
      <w:marRight w:val="0"/>
      <w:marTop w:val="0"/>
      <w:marBottom w:val="0"/>
      <w:divBdr>
        <w:top w:val="none" w:sz="0" w:space="0" w:color="auto"/>
        <w:left w:val="none" w:sz="0" w:space="0" w:color="auto"/>
        <w:bottom w:val="none" w:sz="0" w:space="0" w:color="auto"/>
        <w:right w:val="none" w:sz="0" w:space="0" w:color="auto"/>
      </w:divBdr>
    </w:div>
    <w:div w:id="987128564">
      <w:bodyDiv w:val="1"/>
      <w:marLeft w:val="0"/>
      <w:marRight w:val="0"/>
      <w:marTop w:val="0"/>
      <w:marBottom w:val="0"/>
      <w:divBdr>
        <w:top w:val="none" w:sz="0" w:space="0" w:color="auto"/>
        <w:left w:val="none" w:sz="0" w:space="0" w:color="auto"/>
        <w:bottom w:val="none" w:sz="0" w:space="0" w:color="auto"/>
        <w:right w:val="none" w:sz="0" w:space="0" w:color="auto"/>
      </w:divBdr>
    </w:div>
    <w:div w:id="1059203816">
      <w:bodyDiv w:val="1"/>
      <w:marLeft w:val="0"/>
      <w:marRight w:val="0"/>
      <w:marTop w:val="0"/>
      <w:marBottom w:val="0"/>
      <w:divBdr>
        <w:top w:val="none" w:sz="0" w:space="0" w:color="auto"/>
        <w:left w:val="none" w:sz="0" w:space="0" w:color="auto"/>
        <w:bottom w:val="none" w:sz="0" w:space="0" w:color="auto"/>
        <w:right w:val="none" w:sz="0" w:space="0" w:color="auto"/>
      </w:divBdr>
    </w:div>
    <w:div w:id="1196310543">
      <w:bodyDiv w:val="1"/>
      <w:marLeft w:val="0"/>
      <w:marRight w:val="0"/>
      <w:marTop w:val="0"/>
      <w:marBottom w:val="0"/>
      <w:divBdr>
        <w:top w:val="none" w:sz="0" w:space="0" w:color="auto"/>
        <w:left w:val="none" w:sz="0" w:space="0" w:color="auto"/>
        <w:bottom w:val="none" w:sz="0" w:space="0" w:color="auto"/>
        <w:right w:val="none" w:sz="0" w:space="0" w:color="auto"/>
      </w:divBdr>
    </w:div>
    <w:div w:id="1202938080">
      <w:bodyDiv w:val="1"/>
      <w:marLeft w:val="0"/>
      <w:marRight w:val="0"/>
      <w:marTop w:val="0"/>
      <w:marBottom w:val="0"/>
      <w:divBdr>
        <w:top w:val="none" w:sz="0" w:space="0" w:color="auto"/>
        <w:left w:val="none" w:sz="0" w:space="0" w:color="auto"/>
        <w:bottom w:val="none" w:sz="0" w:space="0" w:color="auto"/>
        <w:right w:val="none" w:sz="0" w:space="0" w:color="auto"/>
      </w:divBdr>
    </w:div>
    <w:div w:id="1241669795">
      <w:bodyDiv w:val="1"/>
      <w:marLeft w:val="0"/>
      <w:marRight w:val="0"/>
      <w:marTop w:val="0"/>
      <w:marBottom w:val="0"/>
      <w:divBdr>
        <w:top w:val="none" w:sz="0" w:space="0" w:color="auto"/>
        <w:left w:val="none" w:sz="0" w:space="0" w:color="auto"/>
        <w:bottom w:val="none" w:sz="0" w:space="0" w:color="auto"/>
        <w:right w:val="none" w:sz="0" w:space="0" w:color="auto"/>
      </w:divBdr>
    </w:div>
    <w:div w:id="1397164464">
      <w:bodyDiv w:val="1"/>
      <w:marLeft w:val="0"/>
      <w:marRight w:val="0"/>
      <w:marTop w:val="0"/>
      <w:marBottom w:val="0"/>
      <w:divBdr>
        <w:top w:val="none" w:sz="0" w:space="0" w:color="auto"/>
        <w:left w:val="none" w:sz="0" w:space="0" w:color="auto"/>
        <w:bottom w:val="none" w:sz="0" w:space="0" w:color="auto"/>
        <w:right w:val="none" w:sz="0" w:space="0" w:color="auto"/>
      </w:divBdr>
    </w:div>
    <w:div w:id="1595043733">
      <w:bodyDiv w:val="1"/>
      <w:marLeft w:val="0"/>
      <w:marRight w:val="0"/>
      <w:marTop w:val="0"/>
      <w:marBottom w:val="0"/>
      <w:divBdr>
        <w:top w:val="none" w:sz="0" w:space="0" w:color="auto"/>
        <w:left w:val="none" w:sz="0" w:space="0" w:color="auto"/>
        <w:bottom w:val="none" w:sz="0" w:space="0" w:color="auto"/>
        <w:right w:val="none" w:sz="0" w:space="0" w:color="auto"/>
      </w:divBdr>
    </w:div>
    <w:div w:id="1766027250">
      <w:bodyDiv w:val="1"/>
      <w:marLeft w:val="0"/>
      <w:marRight w:val="0"/>
      <w:marTop w:val="0"/>
      <w:marBottom w:val="0"/>
      <w:divBdr>
        <w:top w:val="none" w:sz="0" w:space="0" w:color="auto"/>
        <w:left w:val="none" w:sz="0" w:space="0" w:color="auto"/>
        <w:bottom w:val="none" w:sz="0" w:space="0" w:color="auto"/>
        <w:right w:val="none" w:sz="0" w:space="0" w:color="auto"/>
      </w:divBdr>
    </w:div>
    <w:div w:id="1857697459">
      <w:bodyDiv w:val="1"/>
      <w:marLeft w:val="0"/>
      <w:marRight w:val="0"/>
      <w:marTop w:val="0"/>
      <w:marBottom w:val="0"/>
      <w:divBdr>
        <w:top w:val="none" w:sz="0" w:space="0" w:color="auto"/>
        <w:left w:val="none" w:sz="0" w:space="0" w:color="auto"/>
        <w:bottom w:val="none" w:sz="0" w:space="0" w:color="auto"/>
        <w:right w:val="none" w:sz="0" w:space="0" w:color="auto"/>
      </w:divBdr>
    </w:div>
    <w:div w:id="1899658271">
      <w:bodyDiv w:val="1"/>
      <w:marLeft w:val="0"/>
      <w:marRight w:val="0"/>
      <w:marTop w:val="0"/>
      <w:marBottom w:val="0"/>
      <w:divBdr>
        <w:top w:val="none" w:sz="0" w:space="0" w:color="auto"/>
        <w:left w:val="none" w:sz="0" w:space="0" w:color="auto"/>
        <w:bottom w:val="none" w:sz="0" w:space="0" w:color="auto"/>
        <w:right w:val="none" w:sz="0" w:space="0" w:color="auto"/>
      </w:divBdr>
    </w:div>
    <w:div w:id="2005355309">
      <w:bodyDiv w:val="1"/>
      <w:marLeft w:val="0"/>
      <w:marRight w:val="0"/>
      <w:marTop w:val="0"/>
      <w:marBottom w:val="0"/>
      <w:divBdr>
        <w:top w:val="none" w:sz="0" w:space="0" w:color="auto"/>
        <w:left w:val="none" w:sz="0" w:space="0" w:color="auto"/>
        <w:bottom w:val="none" w:sz="0" w:space="0" w:color="auto"/>
        <w:right w:val="none" w:sz="0" w:space="0" w:color="auto"/>
      </w:divBdr>
      <w:divsChild>
        <w:div w:id="1777094181">
          <w:marLeft w:val="0"/>
          <w:marRight w:val="0"/>
          <w:marTop w:val="0"/>
          <w:marBottom w:val="0"/>
          <w:divBdr>
            <w:top w:val="none" w:sz="0" w:space="0" w:color="auto"/>
            <w:left w:val="none" w:sz="0" w:space="0" w:color="auto"/>
            <w:bottom w:val="none" w:sz="0" w:space="0" w:color="auto"/>
            <w:right w:val="none" w:sz="0" w:space="0" w:color="auto"/>
          </w:divBdr>
        </w:div>
      </w:divsChild>
    </w:div>
    <w:div w:id="2012366615">
      <w:bodyDiv w:val="1"/>
      <w:marLeft w:val="0"/>
      <w:marRight w:val="0"/>
      <w:marTop w:val="0"/>
      <w:marBottom w:val="0"/>
      <w:divBdr>
        <w:top w:val="none" w:sz="0" w:space="0" w:color="auto"/>
        <w:left w:val="none" w:sz="0" w:space="0" w:color="auto"/>
        <w:bottom w:val="none" w:sz="0" w:space="0" w:color="auto"/>
        <w:right w:val="none" w:sz="0" w:space="0" w:color="auto"/>
      </w:divBdr>
    </w:div>
    <w:div w:id="210167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ygningsreglementet.dk/Tekniske-bestemmelser/11/Krav/257" TargetMode="External"/><Relationship Id="rId13" Type="http://schemas.openxmlformats.org/officeDocument/2006/relationships/image" Target="media/image1.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ygningsreglementet.dk/Bilag/B2/Bilag_2/Tabel_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ygningsreglementet.dk/Bilag/B2/Bilag_2/Tabel_8"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bygningsreglementet.dk/Bilag/B2/Bilag_2/Tabel_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ygningsreglementet.dk/Bilag/B2/Bilag_2/Tabel_6" TargetMode="External"/><Relationship Id="rId14" Type="http://schemas.openxmlformats.org/officeDocument/2006/relationships/image" Target="media/image2.jpe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F573C-1515-48D1-B0BC-86C57E4DC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6036</Words>
  <Characters>36826</Characters>
  <Application>Microsoft Office Word</Application>
  <DocSecurity>0</DocSecurity>
  <Lines>306</Lines>
  <Paragraphs>85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Mads Simonsen</dc:creator>
  <cp:keywords/>
  <dc:description/>
  <cp:lastModifiedBy>Helle Søndergaard Jensen</cp:lastModifiedBy>
  <cp:revision>2</cp:revision>
  <dcterms:created xsi:type="dcterms:W3CDTF">2024-09-23T13:10:00Z</dcterms:created>
  <dcterms:modified xsi:type="dcterms:W3CDTF">2024-09-23T13:10:00Z</dcterms:modified>
</cp:coreProperties>
</file>